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96119" w14:textId="7CB4652A" w:rsidR="00CA2ECB" w:rsidRDefault="001F25F0" w:rsidP="00CA2ECB">
      <w:pPr>
        <w:pStyle w:val="Heading1"/>
        <w:keepNext w:val="0"/>
        <w:pageBreakBefore w:val="0"/>
        <w:widowControl/>
        <w:spacing w:before="0"/>
        <w:rPr>
          <w:rFonts w:ascii="Arial" w:hAnsi="Arial" w:cs="Arial"/>
          <w:u w:val="single"/>
        </w:rPr>
      </w:pPr>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37" w:name="_DV_M37"/>
      <w:bookmarkEnd w:id="37"/>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0" w:name="_DV_M40"/>
      <w:bookmarkEnd w:id="40"/>
      <w:r>
        <w:rPr>
          <w:rFonts w:ascii="Arial" w:hAnsi="Arial" w:cs="Arial"/>
        </w:rPr>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41" w:name="_DV_M41"/>
      <w:bookmarkEnd w:id="41"/>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06EA2449" w:rsidR="00CA2ECB" w:rsidRDefault="6FEB207D" w:rsidP="00AA12BD">
      <w:pPr>
        <w:pStyle w:val="Heading3"/>
      </w:pPr>
      <w:r>
        <w:t>INTRODUCTION</w:t>
      </w:r>
    </w:p>
    <w:p w14:paraId="26D847C5" w14:textId="77777777" w:rsidR="00CA2ECB" w:rsidRDefault="00CA2ECB" w:rsidP="00CA2ECB">
      <w:pPr>
        <w:widowControl/>
        <w:ind w:left="851"/>
        <w:jc w:val="both"/>
        <w:rPr>
          <w:rFonts w:ascii="Arial" w:hAnsi="Arial" w:cs="Arial"/>
        </w:rPr>
      </w:pPr>
      <w:bookmarkStart w:id="42" w:name="_DV_M42"/>
      <w:bookmarkEnd w:id="42"/>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3" w:name="_DV_M43"/>
      <w:bookmarkEnd w:id="43"/>
      <w:r>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44" w:name="_DV_M44"/>
      <w:bookmarkEnd w:id="44"/>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w:t>
      </w:r>
      <w:proofErr w:type="gramStart"/>
      <w:r w:rsidRPr="57F2BD47">
        <w:rPr>
          <w:rFonts w:ascii="Arial" w:hAnsi="Arial" w:cs="Arial"/>
        </w:rPr>
        <w:t>operate</w:t>
      </w:r>
      <w:proofErr w:type="gramEnd"/>
      <w:r w:rsidRPr="57F2BD47">
        <w:rPr>
          <w:rFonts w:ascii="Arial" w:hAnsi="Arial" w:cs="Arial"/>
        </w:rPr>
        <w:t xml:space="preserv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77777777" w:rsidR="00CA2ECB" w:rsidRDefault="00CA2ECB" w:rsidP="00CA2ECB">
      <w:pPr>
        <w:pStyle w:val="Heading3"/>
        <w:tabs>
          <w:tab w:val="clear" w:pos="851"/>
        </w:tabs>
      </w:pPr>
      <w:bookmarkStart w:id="45" w:name="_DV_M45"/>
      <w:bookmarkStart w:id="46" w:name="_Toc490940281"/>
      <w:bookmarkEnd w:id="45"/>
      <w:r>
        <w:t>COMPLIANCE WITH GRID CODE/DISTRIBUTION CODE</w:t>
      </w:r>
      <w:bookmarkStart w:id="47" w:name="_DV_M46"/>
      <w:bookmarkEnd w:id="46"/>
      <w:bookmarkEnd w:id="47"/>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48" w:name="_DV_M47"/>
      <w:bookmarkEnd w:id="48"/>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49" w:name="_DV_M48"/>
      <w:bookmarkEnd w:id="49"/>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0" w:name="_DV_M49"/>
      <w:bookmarkEnd w:id="50"/>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that:-</w:t>
      </w:r>
    </w:p>
    <w:p w14:paraId="387E5E17" w14:textId="77777777" w:rsidR="00CA2ECB" w:rsidRDefault="00CA2ECB" w:rsidP="00CA2ECB">
      <w:pPr>
        <w:pStyle w:val="Heading6"/>
        <w:ind w:left="2268" w:hanging="567"/>
        <w:jc w:val="both"/>
        <w:rPr>
          <w:rFonts w:ascii="Arial" w:hAnsi="Arial" w:cs="Arial"/>
        </w:rPr>
      </w:pPr>
      <w:bookmarkStart w:id="51" w:name="_DV_M50"/>
      <w:bookmarkEnd w:id="51"/>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2" w:name="_DV_M51"/>
      <w:bookmarkEnd w:id="52"/>
      <w:r>
        <w:rPr>
          <w:rFonts w:ascii="Arial" w:hAnsi="Arial" w:cs="Arial"/>
        </w:rPr>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3" w:name="_DV_M52"/>
      <w:bookmarkEnd w:id="53"/>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54" w:name="_DV_M53"/>
      <w:bookmarkEnd w:id="54"/>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55" w:name="_DV_M54"/>
      <w:bookmarkEnd w:id="55"/>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numPr>
          <w:ilvl w:val="0"/>
          <w:numId w:val="0"/>
        </w:numPr>
        <w:ind w:left="2127" w:hanging="426"/>
        <w:jc w:val="both"/>
        <w:rPr>
          <w:rFonts w:ascii="Arial" w:hAnsi="Arial" w:cs="Arial"/>
        </w:rPr>
      </w:pPr>
      <w:r w:rsidRPr="00347EA7">
        <w:rPr>
          <w:rFonts w:ascii="Arial" w:hAnsi="Arial" w:cs="Arial"/>
        </w:rPr>
        <w:t>(</w:t>
      </w:r>
      <w:proofErr w:type="spellStart"/>
      <w:r w:rsidRPr="00347EA7">
        <w:rPr>
          <w:rFonts w:ascii="Arial" w:hAnsi="Arial" w:cs="Arial"/>
        </w:rPr>
        <w:t>i</w:t>
      </w:r>
      <w:proofErr w:type="spellEnd"/>
      <w:r w:rsidRPr="00347EA7">
        <w:rPr>
          <w:rFonts w:ascii="Arial" w:hAnsi="Arial" w:cs="Arial"/>
        </w:rPr>
        <w:t>)</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 xml:space="preserve">Embedded </w:t>
      </w:r>
      <w:proofErr w:type="spellStart"/>
      <w:r w:rsidRPr="5126D7C9">
        <w:rPr>
          <w:rFonts w:ascii="Arial" w:hAnsi="Arial" w:cs="Arial"/>
          <w:b/>
          <w:bCs/>
        </w:rPr>
        <w:t>Exemptable</w:t>
      </w:r>
      <w:proofErr w:type="spellEnd"/>
      <w:r w:rsidRPr="5126D7C9">
        <w:rPr>
          <w:rFonts w:ascii="Arial" w:hAnsi="Arial" w:cs="Arial"/>
          <w:b/>
          <w:bCs/>
        </w:rPr>
        <w:t xml:space="preserve"> Large Power Station</w:t>
      </w:r>
      <w:r w:rsidRPr="5126D7C9">
        <w:rPr>
          <w:rFonts w:ascii="Arial" w:hAnsi="Arial" w:cs="Arial"/>
        </w:rPr>
        <w:t xml:space="preserve">; and </w:t>
      </w:r>
    </w:p>
    <w:p w14:paraId="6EB65953" w14:textId="77777777" w:rsidR="00040507" w:rsidRDefault="00040507" w:rsidP="005B7449">
      <w:pPr>
        <w:pStyle w:val="Heading4"/>
        <w:numPr>
          <w:ilvl w:val="0"/>
          <w:numId w:val="0"/>
        </w:numPr>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numPr>
          <w:ilvl w:val="0"/>
          <w:numId w:val="0"/>
        </w:numPr>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w:t>
      </w:r>
      <w:proofErr w:type="spellStart"/>
      <w:r w:rsidRPr="57F2BD47">
        <w:rPr>
          <w:rFonts w:ascii="Arial" w:hAnsi="Arial" w:cs="Arial"/>
        </w:rPr>
        <w:t>i</w:t>
      </w:r>
      <w:proofErr w:type="spellEnd"/>
      <w:r w:rsidRPr="57F2BD47">
        <w:rPr>
          <w:rFonts w:ascii="Arial" w:hAnsi="Arial" w:cs="Arial"/>
        </w:rPr>
        <w:t xml:space="preserve">)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under  condition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 xml:space="preserve">Embedded </w:t>
      </w:r>
      <w:proofErr w:type="spellStart"/>
      <w:r w:rsidRPr="57F2BD47">
        <w:rPr>
          <w:rFonts w:ascii="Arial" w:hAnsi="Arial" w:cs="Arial"/>
          <w:b/>
          <w:bCs/>
        </w:rPr>
        <w:t>Exemptable</w:t>
      </w:r>
      <w:proofErr w:type="spellEnd"/>
      <w:r w:rsidRPr="57F2BD47">
        <w:rPr>
          <w:rFonts w:ascii="Arial" w:hAnsi="Arial" w:cs="Arial"/>
          <w:b/>
          <w:bCs/>
        </w:rPr>
        <w:t xml:space="preserve"> Large Power Station</w:t>
      </w:r>
      <w:r w:rsidRPr="57F2BD47">
        <w:rPr>
          <w:rFonts w:ascii="Arial" w:hAnsi="Arial" w:cs="Arial"/>
        </w:rPr>
        <w:t>.</w:t>
      </w:r>
    </w:p>
    <w:p w14:paraId="562ABD70" w14:textId="69847189" w:rsidR="00CA2ECB" w:rsidRDefault="00CA2ECB" w:rsidP="005B7449">
      <w:pPr>
        <w:pStyle w:val="Heading4"/>
        <w:numPr>
          <w:ilvl w:val="0"/>
          <w:numId w:val="0"/>
        </w:numPr>
        <w:jc w:val="both"/>
        <w:rPr>
          <w:rFonts w:ascii="Arial" w:hAnsi="Arial" w:cs="Arial"/>
        </w:rPr>
      </w:pPr>
      <w:bookmarkStart w:id="56" w:name="_DV_M55"/>
      <w:bookmarkStart w:id="57" w:name="_DV_M56"/>
      <w:bookmarkStart w:id="58" w:name="_DV_M57"/>
      <w:bookmarkEnd w:id="56"/>
      <w:bookmarkEnd w:id="57"/>
      <w:bookmarkEnd w:id="58"/>
    </w:p>
    <w:p w14:paraId="40B251AC" w14:textId="77777777" w:rsidR="00CA2ECB" w:rsidRDefault="00CA2ECB" w:rsidP="00CA2ECB">
      <w:pPr>
        <w:pStyle w:val="Heading3"/>
        <w:tabs>
          <w:tab w:val="clear" w:pos="851"/>
        </w:tabs>
      </w:pPr>
      <w:bookmarkStart w:id="59" w:name="_DV_M58"/>
      <w:bookmarkEnd w:id="59"/>
      <w:r>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0" w:name="_DV_M59"/>
      <w:bookmarkEnd w:id="60"/>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1" w:name="_DV_M60"/>
      <w:bookmarkEnd w:id="61"/>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2" w:name="_DV_M61"/>
      <w:bookmarkEnd w:id="62"/>
      <w:r>
        <w:rPr>
          <w:rFonts w:ascii="Arial" w:hAnsi="Arial" w:cs="Arial"/>
          <w:b w:val="0"/>
          <w:bCs w:val="0"/>
          <w:i w:val="0"/>
          <w:iCs w:val="0"/>
        </w:rPr>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63" w:name="_DV_M62"/>
      <w:bookmarkEnd w:id="63"/>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7E1F0A">
      <w:pPr>
        <w:pStyle w:val="Heading3"/>
        <w:tabs>
          <w:tab w:val="clear" w:pos="851"/>
        </w:tabs>
        <w:jc w:val="both"/>
      </w:pPr>
      <w:bookmarkStart w:id="64" w:name="_DV_M63"/>
      <w:bookmarkStart w:id="65" w:name="_Toc490940298"/>
      <w:bookmarkEnd w:id="64"/>
      <w:r>
        <w:tab/>
      </w:r>
      <w:r w:rsidR="6FEB207D">
        <w:t>OBLIGATIONS OF USERS WHO OWN OR OPERATE DISTRIBUTION SYSTEMS</w:t>
      </w:r>
    </w:p>
    <w:p w14:paraId="3BD2FCF7" w14:textId="5E203F08" w:rsidR="02EC6122" w:rsidRDefault="02EC6122" w:rsidP="00A045F7">
      <w:pPr>
        <w:pStyle w:val="StyleHeading3"/>
      </w:pPr>
    </w:p>
    <w:p w14:paraId="35398FFC" w14:textId="4B4935A8" w:rsidR="006620B9" w:rsidRDefault="00CA2ECB" w:rsidP="0089156F">
      <w:pPr>
        <w:widowControl/>
        <w:tabs>
          <w:tab w:val="left" w:pos="1701"/>
          <w:tab w:val="left" w:pos="2552"/>
        </w:tabs>
        <w:ind w:left="2552" w:hanging="1701"/>
        <w:jc w:val="both"/>
        <w:rPr>
          <w:ins w:id="66" w:author="Angela Quinn (NESO)" w:date="2024-10-18T07:00:00Z"/>
          <w:rFonts w:ascii="Arial" w:hAnsi="Arial" w:cs="Arial"/>
          <w:b/>
          <w:bCs/>
        </w:rPr>
      </w:pPr>
      <w:bookmarkStart w:id="67" w:name="_DV_M64"/>
      <w:bookmarkStart w:id="68" w:name="_DV_M65"/>
      <w:bookmarkEnd w:id="67"/>
      <w:bookmarkEnd w:id="68"/>
      <w:r>
        <w:rPr>
          <w:rFonts w:ascii="Arial" w:hAnsi="Arial" w:cs="Arial"/>
        </w:rPr>
        <w:tab/>
        <w:t>(a)</w:t>
      </w:r>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shall</w:t>
      </w:r>
      <w:r w:rsidR="00325D90">
        <w:rPr>
          <w:rFonts w:ascii="Arial" w:hAnsi="Arial" w:cs="Arial"/>
        </w:rPr>
        <w:t xml:space="preserve"> </w:t>
      </w:r>
      <w:r w:rsidR="00232FC2" w:rsidRPr="00232FC2">
        <w:rPr>
          <w:rFonts w:ascii="Arial" w:hAnsi="Arial" w:cs="Arial"/>
        </w:rPr>
        <w:t xml:space="preserve">submit a request to </w:t>
      </w:r>
      <w:r w:rsidR="00232FC2" w:rsidRPr="00232FC2">
        <w:rPr>
          <w:rFonts w:ascii="Arial" w:hAnsi="Arial" w:cs="Arial"/>
          <w:b/>
          <w:bCs/>
        </w:rPr>
        <w:t>The Company</w:t>
      </w:r>
      <w:r w:rsidR="00232FC2" w:rsidRPr="00232FC2">
        <w:rPr>
          <w:rFonts w:ascii="Arial" w:hAnsi="Arial" w:cs="Arial"/>
        </w:rPr>
        <w:t xml:space="preserve"> for an </w:t>
      </w:r>
      <w:r w:rsidR="00232FC2" w:rsidRPr="00232FC2">
        <w:rPr>
          <w:rFonts w:ascii="Arial" w:hAnsi="Arial" w:cs="Arial"/>
          <w:b/>
          <w:bCs/>
        </w:rPr>
        <w:t>Evaluation of Transmission Impact</w:t>
      </w:r>
      <w:ins w:id="69" w:author="Angela Quinn (NESO)" w:date="2024-10-18T06:59:00Z">
        <w:r w:rsidR="006620B9" w:rsidRPr="3C33E688">
          <w:rPr>
            <w:rFonts w:ascii="Arial" w:hAnsi="Arial" w:cs="Arial"/>
            <w:b/>
            <w:bCs/>
          </w:rPr>
          <w:t>:</w:t>
        </w:r>
      </w:ins>
    </w:p>
    <w:p w14:paraId="6058D292" w14:textId="797332B5" w:rsidR="003439AC" w:rsidRDefault="3290502E" w:rsidP="00441A66">
      <w:pPr>
        <w:widowControl/>
        <w:tabs>
          <w:tab w:val="left" w:pos="1701"/>
          <w:tab w:val="left" w:pos="3261"/>
        </w:tabs>
        <w:ind w:left="3261" w:hanging="709"/>
        <w:jc w:val="both"/>
        <w:rPr>
          <w:ins w:id="70" w:author="Angela Quinn (NESO)" w:date="2024-10-18T07:06:00Z"/>
          <w:rFonts w:ascii="Arial" w:hAnsi="Arial" w:cs="Arial"/>
          <w:b/>
          <w:bCs/>
        </w:rPr>
      </w:pPr>
      <w:proofErr w:type="spellStart"/>
      <w:ins w:id="71" w:author="Angela Quinn (NESO)" w:date="2024-10-18T07:00:00Z">
        <w:r w:rsidRPr="508537A7">
          <w:rPr>
            <w:rFonts w:ascii="Arial" w:hAnsi="Arial" w:cs="Arial"/>
          </w:rPr>
          <w:t>i</w:t>
        </w:r>
      </w:ins>
      <w:proofErr w:type="spellEnd"/>
      <w:ins w:id="72" w:author="Angela Quinn (NESO)" w:date="2024-10-18T07:15:00Z">
        <w:r w:rsidR="6698EAD0" w:rsidRPr="508537A7">
          <w:rPr>
            <w:rFonts w:ascii="Arial" w:hAnsi="Arial" w:cs="Arial"/>
          </w:rPr>
          <w:t>.</w:t>
        </w:r>
      </w:ins>
      <w:ins w:id="73" w:author="Angela Quinn (NESO)" w:date="2024-10-18T07:00:00Z">
        <w:r w:rsidRPr="508537A7">
          <w:rPr>
            <w:rFonts w:ascii="Arial" w:hAnsi="Arial" w:cs="Arial"/>
          </w:rPr>
          <w:t xml:space="preserve"> </w:t>
        </w:r>
      </w:ins>
      <w:r w:rsidR="004A1FB0">
        <w:rPr>
          <w:rFonts w:ascii="Arial" w:hAnsi="Arial" w:cs="Arial"/>
        </w:rPr>
        <w:tab/>
      </w:r>
      <w:ins w:id="74" w:author="Angela Quinn (NESO)" w:date="2024-10-18T07:03:00Z">
        <w:r w:rsidR="1E271222" w:rsidRPr="508537A7">
          <w:rPr>
            <w:rFonts w:ascii="Arial" w:hAnsi="Arial" w:cs="Arial"/>
          </w:rPr>
          <w:t>in the case of a</w:t>
        </w:r>
      </w:ins>
      <w:ins w:id="75" w:author="Angela Quinn (NESO)" w:date="2024-10-18T07:00:00Z">
        <w:r w:rsidRPr="508537A7">
          <w:rPr>
            <w:rFonts w:ascii="Arial" w:hAnsi="Arial" w:cs="Arial"/>
          </w:rPr>
          <w:t xml:space="preserve"> </w:t>
        </w:r>
      </w:ins>
      <w:ins w:id="76" w:author="Angela Quinn (NESO)" w:date="2024-10-27T12:38:00Z">
        <w:r w:rsidR="17040983" w:rsidRPr="508537A7">
          <w:rPr>
            <w:rFonts w:ascii="Arial" w:hAnsi="Arial" w:cs="Arial"/>
            <w:b/>
            <w:bCs/>
          </w:rPr>
          <w:t>Transmission Evaluation Application</w:t>
        </w:r>
      </w:ins>
      <w:ins w:id="77" w:author="Angela Quinn (NESO)" w:date="2024-10-18T07:00:00Z">
        <w:r w:rsidR="3F01BE2B" w:rsidRPr="508537A7">
          <w:rPr>
            <w:rFonts w:ascii="Arial" w:hAnsi="Arial" w:cs="Arial"/>
            <w:b/>
            <w:bCs/>
          </w:rPr>
          <w:t xml:space="preserve"> </w:t>
        </w:r>
        <w:r w:rsidR="3F01BE2B" w:rsidRPr="508537A7">
          <w:rPr>
            <w:rFonts w:ascii="Arial" w:hAnsi="Arial" w:cs="Arial"/>
          </w:rPr>
          <w:t xml:space="preserve">under Paragraph </w:t>
        </w:r>
        <w:r w:rsidR="676EB608" w:rsidRPr="508537A7">
          <w:rPr>
            <w:rFonts w:ascii="Arial" w:hAnsi="Arial" w:cs="Arial"/>
          </w:rPr>
          <w:t>6.5.1</w:t>
        </w:r>
      </w:ins>
      <w:ins w:id="78" w:author="Angela Quinn (NESO)" w:date="2024-10-18T07:01:00Z">
        <w:r w:rsidR="676EB608" w:rsidRPr="508537A7">
          <w:rPr>
            <w:rFonts w:ascii="Arial" w:hAnsi="Arial" w:cs="Arial"/>
          </w:rPr>
          <w:t xml:space="preserve"> </w:t>
        </w:r>
      </w:ins>
      <w:ins w:id="79" w:author="Angela Quinn (NESO)" w:date="2024-10-18T07:03:00Z">
        <w:r w:rsidR="1E271222" w:rsidRPr="508537A7">
          <w:rPr>
            <w:rFonts w:ascii="Arial" w:hAnsi="Arial" w:cs="Arial"/>
          </w:rPr>
          <w:t>(e)</w:t>
        </w:r>
      </w:ins>
      <w:ins w:id="80" w:author="Angela Quinn (NESO)" w:date="2024-10-18T07:08:00Z">
        <w:r w:rsidR="79F3E1DD" w:rsidRPr="508537A7">
          <w:rPr>
            <w:rFonts w:ascii="Arial" w:hAnsi="Arial" w:cs="Arial"/>
          </w:rPr>
          <w:t xml:space="preserve"> </w:t>
        </w:r>
      </w:ins>
      <w:proofErr w:type="spellStart"/>
      <w:ins w:id="81" w:author="Angela Quinn (NESO)" w:date="2024-10-18T07:01:00Z">
        <w:r w:rsidR="2D13B17F" w:rsidRPr="508537A7">
          <w:rPr>
            <w:rFonts w:ascii="Arial" w:hAnsi="Arial" w:cs="Arial"/>
          </w:rPr>
          <w:t>i</w:t>
        </w:r>
      </w:ins>
      <w:proofErr w:type="spellEnd"/>
      <w:r w:rsidR="658ABEBB" w:rsidRPr="00232FC2">
        <w:rPr>
          <w:rFonts w:ascii="Arial" w:hAnsi="Arial" w:cs="Arial"/>
        </w:rPr>
        <w:t xml:space="preserve"> </w:t>
      </w:r>
      <w:r w:rsidR="006620B9" w:rsidRPr="0E1DE9A1" w:rsidDel="006620B9">
        <w:rPr>
          <w:rFonts w:ascii="Arial" w:hAnsi="Arial" w:cs="Arial"/>
        </w:rPr>
        <w:t xml:space="preserve">upon an application for or acceptance of (as agreed between </w:t>
      </w:r>
      <w:r w:rsidR="006620B9" w:rsidRPr="0E1DE9A1" w:rsidDel="006620B9">
        <w:rPr>
          <w:rFonts w:ascii="Arial" w:hAnsi="Arial" w:cs="Arial"/>
          <w:b/>
          <w:bCs/>
        </w:rPr>
        <w:t xml:space="preserve">The Company </w:t>
      </w:r>
      <w:r w:rsidR="006620B9" w:rsidRPr="0E1DE9A1" w:rsidDel="006620B9">
        <w:rPr>
          <w:rFonts w:ascii="Arial" w:hAnsi="Arial" w:cs="Arial"/>
        </w:rPr>
        <w:t xml:space="preserve">and the </w:t>
      </w:r>
      <w:r w:rsidR="006620B9" w:rsidRPr="0E1DE9A1" w:rsidDel="006620B9">
        <w:rPr>
          <w:rFonts w:ascii="Arial" w:hAnsi="Arial" w:cs="Arial"/>
          <w:b/>
          <w:bCs/>
        </w:rPr>
        <w:t>User</w:t>
      </w:r>
      <w:r w:rsidR="006620B9" w:rsidRPr="0E1DE9A1" w:rsidDel="006620B9">
        <w:rPr>
          <w:rFonts w:ascii="Arial" w:hAnsi="Arial" w:cs="Arial"/>
        </w:rPr>
        <w:t>)</w:t>
      </w:r>
      <w:bookmarkStart w:id="82" w:name="_Hlk180128238"/>
      <w:r w:rsidR="658ABEBB" w:rsidRPr="00232FC2">
        <w:rPr>
          <w:rFonts w:ascii="Arial" w:hAnsi="Arial" w:cs="Arial"/>
        </w:rPr>
        <w:t xml:space="preserve"> </w:t>
      </w:r>
      <w:ins w:id="83" w:author="Angela Quinn (NESO)" w:date="2024-10-18T06:55:00Z">
        <w:r w:rsidR="14E8379A" w:rsidRPr="508537A7">
          <w:rPr>
            <w:rFonts w:ascii="Arial" w:hAnsi="Arial" w:cs="Arial"/>
          </w:rPr>
          <w:t xml:space="preserve">for </w:t>
        </w:r>
      </w:ins>
      <w:r w:rsidR="658ABEBB" w:rsidRPr="00232FC2">
        <w:rPr>
          <w:rFonts w:ascii="Arial" w:hAnsi="Arial" w:cs="Arial"/>
        </w:rPr>
        <w:t xml:space="preserve">a connection to and/or for the use of that </w:t>
      </w:r>
      <w:r w:rsidR="658ABEBB" w:rsidRPr="00232FC2">
        <w:rPr>
          <w:rFonts w:ascii="Arial" w:hAnsi="Arial" w:cs="Arial"/>
          <w:b/>
          <w:bCs/>
        </w:rPr>
        <w:t>User’s Distribution System</w:t>
      </w:r>
      <w:r w:rsidR="658ABEBB" w:rsidRPr="00232FC2">
        <w:rPr>
          <w:rFonts w:ascii="Arial" w:hAnsi="Arial" w:cs="Arial"/>
        </w:rPr>
        <w:t xml:space="preserve"> from a </w:t>
      </w:r>
      <w:r w:rsidR="658ABEBB" w:rsidRPr="00232FC2">
        <w:rPr>
          <w:rFonts w:ascii="Arial" w:hAnsi="Arial" w:cs="Arial"/>
          <w:b/>
          <w:bCs/>
        </w:rPr>
        <w:t>Relevant Embedded Power Station</w:t>
      </w:r>
      <w:bookmarkEnd w:id="82"/>
      <w:r w:rsidR="26E8E1DE" w:rsidRPr="00757D15">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84" w:author="Angela Quinn (NESO)" w:date="2024-10-18T07:11:00Z"/>
          <w:rFonts w:ascii="Arial" w:hAnsi="Arial" w:cs="Arial"/>
        </w:rPr>
      </w:pPr>
      <w:ins w:id="85" w:author="Angela Quinn (NESO)" w:date="2024-10-18T07:06:00Z">
        <w:r w:rsidRPr="398B6167">
          <w:rPr>
            <w:rFonts w:ascii="Arial" w:hAnsi="Arial" w:cs="Arial"/>
          </w:rPr>
          <w:t>ii</w:t>
        </w:r>
      </w:ins>
      <w:ins w:id="86" w:author="Angela Quinn (NESO)" w:date="2024-10-18T07:14:00Z">
        <w:r w:rsidR="6698EAD0" w:rsidRPr="398B6167">
          <w:rPr>
            <w:rFonts w:ascii="Arial" w:hAnsi="Arial" w:cs="Arial"/>
          </w:rPr>
          <w:t>.</w:t>
        </w:r>
      </w:ins>
      <w:ins w:id="87" w:author="Angela Quinn (NESO)" w:date="2024-10-18T07:07:00Z">
        <w:r w:rsidR="0F855ED7" w:rsidRPr="398B6167">
          <w:rPr>
            <w:rFonts w:ascii="Arial" w:hAnsi="Arial" w:cs="Arial"/>
          </w:rPr>
          <w:t xml:space="preserve"> </w:t>
        </w:r>
      </w:ins>
      <w:r w:rsidR="004A1FB0">
        <w:rPr>
          <w:rFonts w:ascii="Arial" w:hAnsi="Arial" w:cs="Arial"/>
        </w:rPr>
        <w:tab/>
      </w:r>
      <w:ins w:id="88" w:author="Angela Quinn (NESO)" w:date="2024-10-18T07:07:00Z">
        <w:r w:rsidR="0F855ED7" w:rsidRPr="398B6167">
          <w:rPr>
            <w:rFonts w:ascii="Arial" w:hAnsi="Arial" w:cs="Arial"/>
          </w:rPr>
          <w:t xml:space="preserve">in the case of a </w:t>
        </w:r>
      </w:ins>
      <w:ins w:id="89" w:author="Angela Quinn (NESO)" w:date="2024-10-27T12:42:00Z">
        <w:r w:rsidR="6E7F9C06" w:rsidRPr="398B6167">
          <w:rPr>
            <w:rFonts w:ascii="Arial" w:hAnsi="Arial" w:cs="Arial"/>
            <w:b/>
            <w:bCs/>
          </w:rPr>
          <w:t>Modification</w:t>
        </w:r>
      </w:ins>
      <w:ins w:id="90" w:author="Angela Quinn (NESO)" w:date="2024-10-18T07:07:00Z">
        <w:r w:rsidR="0F855ED7" w:rsidRPr="398B6167">
          <w:rPr>
            <w:rFonts w:ascii="Arial" w:hAnsi="Arial" w:cs="Arial"/>
            <w:b/>
            <w:bCs/>
          </w:rPr>
          <w:t xml:space="preserve"> A</w:t>
        </w:r>
      </w:ins>
      <w:ins w:id="91" w:author="Angela Quinn (NESO)" w:date="2024-10-27T12:41:00Z">
        <w:r w:rsidR="0C29B527" w:rsidRPr="398B6167">
          <w:rPr>
            <w:rFonts w:ascii="Arial" w:hAnsi="Arial" w:cs="Arial"/>
            <w:b/>
            <w:bCs/>
          </w:rPr>
          <w:t>pplication</w:t>
        </w:r>
        <w:r w:rsidR="0C29B527" w:rsidRPr="398B6167">
          <w:rPr>
            <w:rFonts w:ascii="Arial" w:hAnsi="Arial" w:cs="Arial"/>
          </w:rPr>
          <w:t xml:space="preserve"> </w:t>
        </w:r>
      </w:ins>
      <w:ins w:id="92" w:author="Angela Quinn (NESO)" w:date="2024-10-18T07:08:00Z">
        <w:r w:rsidR="6C8049CA" w:rsidRPr="398B6167">
          <w:rPr>
            <w:rFonts w:ascii="Arial" w:hAnsi="Arial" w:cs="Arial"/>
          </w:rPr>
          <w:t>under Paragraph 6.5.1</w:t>
        </w:r>
        <w:r w:rsidR="79F3E1DD" w:rsidRPr="398B6167">
          <w:rPr>
            <w:rFonts w:ascii="Arial" w:hAnsi="Arial" w:cs="Arial"/>
          </w:rPr>
          <w:t xml:space="preserve"> (e) ii </w:t>
        </w:r>
      </w:ins>
      <w:ins w:id="93" w:author="Lizzie Timmins (NESO)" w:date="2024-10-31T12:43:00Z">
        <w:r w:rsidR="005E1453">
          <w:rPr>
            <w:rFonts w:ascii="Arial" w:hAnsi="Arial" w:cs="Arial"/>
          </w:rPr>
          <w:t xml:space="preserve">to establish the </w:t>
        </w:r>
        <w:r w:rsidR="005E1453" w:rsidRPr="0046730A">
          <w:rPr>
            <w:rFonts w:ascii="Arial" w:hAnsi="Arial" w:cs="Arial"/>
            <w:b/>
            <w:bCs/>
          </w:rPr>
          <w:t xml:space="preserve">Transmission Impact </w:t>
        </w:r>
      </w:ins>
      <w:ins w:id="94" w:author="Claire Goult (NESO)" w:date="2024-10-31T12:37:00Z">
        <w:r w:rsidR="00EF6A4E" w:rsidRPr="00441A66">
          <w:rPr>
            <w:rFonts w:ascii="Arial" w:hAnsi="Arial" w:cs="Arial"/>
            <w:b/>
          </w:rPr>
          <w:t xml:space="preserve">Assessment </w:t>
        </w:r>
        <w:r w:rsidR="00CE77F8" w:rsidRPr="00AD1ACC">
          <w:rPr>
            <w:rFonts w:ascii="Arial" w:hAnsi="Arial" w:cs="Arial"/>
          </w:rPr>
          <w:t>process</w:t>
        </w:r>
      </w:ins>
      <w:ins w:id="95" w:author="Claire Goult (NESO)" w:date="2024-10-31T12:39:00Z">
        <w:r w:rsidR="00AD1ACC">
          <w:rPr>
            <w:rFonts w:ascii="Arial" w:hAnsi="Arial" w:cs="Arial"/>
            <w:b/>
            <w:bCs/>
          </w:rPr>
          <w:t xml:space="preserve"> </w:t>
        </w:r>
        <w:r w:rsidR="00AD1ACC" w:rsidRPr="00441A66">
          <w:rPr>
            <w:rFonts w:ascii="Arial" w:hAnsi="Arial" w:cs="Arial"/>
          </w:rPr>
          <w:t>(</w:t>
        </w:r>
      </w:ins>
      <w:ins w:id="96" w:author="Claire Goult (NESO)" w:date="2024-10-31T12:40:00Z">
        <w:r w:rsidR="002727A2">
          <w:rPr>
            <w:rFonts w:ascii="Arial" w:hAnsi="Arial" w:cs="Arial"/>
          </w:rPr>
          <w:t>‘</w:t>
        </w:r>
      </w:ins>
      <w:ins w:id="97" w:author="Claire Goult (NESO)" w:date="2024-10-31T12:39:00Z">
        <w:r w:rsidR="00AD1ACC" w:rsidRPr="00441A66">
          <w:rPr>
            <w:rFonts w:ascii="Arial" w:hAnsi="Arial" w:cs="Arial"/>
          </w:rPr>
          <w:t>Appendix G</w:t>
        </w:r>
      </w:ins>
      <w:ins w:id="98" w:author="Claire Goult (NESO)" w:date="2024-10-31T12:40:00Z">
        <w:r w:rsidR="002727A2">
          <w:rPr>
            <w:rFonts w:ascii="Arial" w:hAnsi="Arial" w:cs="Arial"/>
          </w:rPr>
          <w:t>’</w:t>
        </w:r>
      </w:ins>
      <w:ins w:id="99" w:author="Claire Goult (NESO)" w:date="2024-10-31T12:39:00Z">
        <w:r w:rsidR="00AD1ACC" w:rsidRPr="00441A66">
          <w:rPr>
            <w:rFonts w:ascii="Arial" w:hAnsi="Arial" w:cs="Arial"/>
          </w:rPr>
          <w:t>)</w:t>
        </w:r>
      </w:ins>
      <w:ins w:id="100" w:author="Claire Goult (NESO)" w:date="2024-10-31T12:37:00Z">
        <w:r w:rsidR="00CE77F8" w:rsidRPr="00441A66">
          <w:rPr>
            <w:rFonts w:ascii="Arial" w:hAnsi="Arial" w:cs="Arial"/>
            <w:b/>
          </w:rPr>
          <w:t xml:space="preserve"> </w:t>
        </w:r>
      </w:ins>
      <w:ins w:id="101" w:author="Claire Goult (NESO)" w:date="2024-10-31T12:38:00Z">
        <w:r w:rsidR="009E00A4">
          <w:rPr>
            <w:rFonts w:ascii="Arial" w:hAnsi="Arial" w:cs="Arial"/>
          </w:rPr>
          <w:t xml:space="preserve">in the </w:t>
        </w:r>
      </w:ins>
      <w:ins w:id="102" w:author="Claire Goult (NESO)" w:date="2024-10-31T12:40:00Z">
        <w:r w:rsidR="002727A2">
          <w:rPr>
            <w:rFonts w:ascii="Arial" w:hAnsi="Arial" w:cs="Arial"/>
            <w:b/>
            <w:bCs/>
          </w:rPr>
          <w:t>B</w:t>
        </w:r>
      </w:ins>
      <w:ins w:id="103" w:author="Claire Goult (NESO)" w:date="2024-10-31T12:38:00Z">
        <w:r w:rsidR="009E00A4" w:rsidRPr="00441A66">
          <w:rPr>
            <w:rFonts w:ascii="Arial" w:hAnsi="Arial" w:cs="Arial"/>
            <w:b/>
          </w:rPr>
          <w:t xml:space="preserve">ilateral </w:t>
        </w:r>
      </w:ins>
      <w:ins w:id="104" w:author="Lizzie Timmins (NESO)" w:date="2024-10-31T12:39:00Z">
        <w:r w:rsidR="00EF1ABB" w:rsidRPr="00441A66">
          <w:rPr>
            <w:rFonts w:ascii="Arial" w:hAnsi="Arial" w:cs="Arial"/>
            <w:b/>
          </w:rPr>
          <w:t xml:space="preserve">Connection </w:t>
        </w:r>
      </w:ins>
      <w:ins w:id="105" w:author="Claire Goult (NESO)" w:date="2024-10-31T12:40:00Z">
        <w:r w:rsidR="002727A2">
          <w:rPr>
            <w:rFonts w:ascii="Arial" w:hAnsi="Arial" w:cs="Arial"/>
            <w:b/>
            <w:bCs/>
          </w:rPr>
          <w:t>A</w:t>
        </w:r>
      </w:ins>
      <w:ins w:id="106" w:author="Claire Goult (NESO)" w:date="2024-10-31T12:38:00Z">
        <w:r w:rsidR="009E00A4" w:rsidRPr="00441A66">
          <w:rPr>
            <w:rFonts w:ascii="Arial" w:hAnsi="Arial" w:cs="Arial"/>
            <w:b/>
          </w:rPr>
          <w:t>greement</w:t>
        </w:r>
      </w:ins>
      <w:ins w:id="107" w:author="Claire Goult (NESO)" w:date="2024-10-31T12:41:00Z">
        <w:r w:rsidR="00F437FD">
          <w:rPr>
            <w:rFonts w:ascii="Arial" w:hAnsi="Arial" w:cs="Arial"/>
          </w:rPr>
          <w:t xml:space="preserve">. </w:t>
        </w:r>
      </w:ins>
      <w:ins w:id="108" w:author="Angela Quinn (NESO)" w:date="2024-10-18T07:10:00Z">
        <w:r w:rsidR="74781374" w:rsidRPr="398B6167">
          <w:rPr>
            <w:rFonts w:ascii="Arial" w:hAnsi="Arial" w:cs="Arial"/>
          </w:rPr>
          <w:t xml:space="preserve">For the avoidance of doubt </w:t>
        </w:r>
      </w:ins>
      <w:ins w:id="109" w:author="Angela Quinn (NESO)" w:date="2024-10-27T13:03:00Z">
        <w:r w:rsidR="483CDBE5" w:rsidRPr="398B6167">
          <w:rPr>
            <w:rFonts w:ascii="Arial" w:hAnsi="Arial" w:cs="Arial"/>
          </w:rPr>
          <w:t>this</w:t>
        </w:r>
      </w:ins>
      <w:ins w:id="110" w:author="Angela Quinn (NESO)" w:date="2024-10-18T07:11:00Z">
        <w:r w:rsidR="26D51DA1" w:rsidRPr="398B6167">
          <w:rPr>
            <w:rFonts w:ascii="Arial" w:hAnsi="Arial" w:cs="Arial"/>
          </w:rPr>
          <w:t xml:space="preserve"> </w:t>
        </w:r>
      </w:ins>
      <w:ins w:id="111" w:author="Angela Quinn (NESO)" w:date="2024-10-27T13:03:00Z">
        <w:r w:rsidR="7095A1A0" w:rsidRPr="398B6167">
          <w:rPr>
            <w:rFonts w:ascii="Arial" w:hAnsi="Arial" w:cs="Arial"/>
            <w:b/>
            <w:bCs/>
          </w:rPr>
          <w:t>Modification Application</w:t>
        </w:r>
      </w:ins>
      <w:ins w:id="112" w:author="Angela Quinn (NESO)" w:date="2024-10-18T07:11:00Z">
        <w:r w:rsidR="26D51DA1" w:rsidRPr="398B6167">
          <w:rPr>
            <w:rFonts w:ascii="Arial" w:hAnsi="Arial" w:cs="Arial"/>
          </w:rPr>
          <w:t xml:space="preserve"> does not go through the </w:t>
        </w:r>
        <w:r w:rsidR="26D51DA1" w:rsidRPr="398B6167">
          <w:rPr>
            <w:rFonts w:ascii="Arial" w:hAnsi="Arial" w:cs="Arial"/>
            <w:b/>
            <w:bCs/>
          </w:rPr>
          <w:t>Gated Application and Offer Process</w:t>
        </w:r>
        <w:r w:rsidR="2451B3C7" w:rsidRPr="398B6167">
          <w:rPr>
            <w:rFonts w:ascii="Arial" w:hAnsi="Arial" w:cs="Arial"/>
          </w:rPr>
          <w:t>.</w:t>
        </w:r>
      </w:ins>
    </w:p>
    <w:p w14:paraId="162D6589" w14:textId="2ADBB948" w:rsidR="00B16CFC" w:rsidRDefault="00B16CFC" w:rsidP="00C044D6">
      <w:pPr>
        <w:widowControl/>
        <w:tabs>
          <w:tab w:val="left" w:pos="1701"/>
          <w:tab w:val="left" w:pos="2552"/>
        </w:tabs>
        <w:jc w:val="both"/>
        <w:rPr>
          <w:ins w:id="113" w:author="Angela Quinn (NESO)" w:date="2024-10-18T07:14:00Z"/>
          <w:rFonts w:ascii="Arial" w:hAnsi="Arial" w:cs="Arial"/>
        </w:rPr>
      </w:pPr>
    </w:p>
    <w:p w14:paraId="75B883B5" w14:textId="76171287" w:rsidR="00CA2ECB" w:rsidRDefault="00A5407B" w:rsidP="0089156F">
      <w:pPr>
        <w:widowControl/>
        <w:tabs>
          <w:tab w:val="left" w:pos="1701"/>
          <w:tab w:val="left" w:pos="2552"/>
        </w:tabs>
        <w:ind w:left="2552" w:hanging="1701"/>
        <w:jc w:val="both"/>
      </w:pPr>
      <w:ins w:id="114"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115" w:name="_DV_M66"/>
      <w:bookmarkStart w:id="116" w:name="_DV_M67"/>
      <w:bookmarkStart w:id="117" w:name="_DV_M68"/>
      <w:bookmarkStart w:id="118" w:name="_DV_M69"/>
      <w:bookmarkEnd w:id="115"/>
      <w:bookmarkEnd w:id="116"/>
      <w:bookmarkEnd w:id="117"/>
      <w:bookmarkEnd w:id="118"/>
    </w:p>
    <w:p w14:paraId="42A19F47" w14:textId="77777777"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p>
    <w:p w14:paraId="4D684F9E" w14:textId="073F32BC"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bookmarkStart w:id="119" w:name="_DV_M71"/>
      <w:bookmarkEnd w:id="119"/>
      <w:r>
        <w:rPr>
          <w:rFonts w:ascii="Arial" w:hAnsi="Arial" w:cs="Arial"/>
        </w:rPr>
        <w:tab/>
      </w:r>
      <w:r w:rsidRPr="398B6167">
        <w:rPr>
          <w:rFonts w:ascii="Arial" w:hAnsi="Arial" w:cs="Arial"/>
        </w:rPr>
        <w:t>(b)</w:t>
      </w:r>
      <w:r>
        <w:rPr>
          <w:rFonts w:ascii="Arial" w:hAnsi="Arial" w:cs="Arial"/>
        </w:rPr>
        <w:tab/>
      </w:r>
      <w:r w:rsidRPr="398B6167">
        <w:rPr>
          <w:rFonts w:ascii="Arial" w:hAnsi="Arial" w:cs="Arial"/>
        </w:rPr>
        <w:t xml:space="preserve">Should the </w:t>
      </w:r>
      <w:r w:rsidRPr="398B6167">
        <w:rPr>
          <w:rFonts w:ascii="Arial" w:hAnsi="Arial" w:cs="Arial"/>
          <w:b/>
          <w:bCs/>
        </w:rPr>
        <w:t>User</w:t>
      </w:r>
      <w:r w:rsidRPr="398B6167">
        <w:rPr>
          <w:rFonts w:ascii="Arial" w:hAnsi="Arial" w:cs="Arial"/>
        </w:rPr>
        <w:t xml:space="preserve"> be uncertain as to whether an </w:t>
      </w:r>
      <w:r w:rsidRPr="398B6167">
        <w:rPr>
          <w:rFonts w:ascii="Arial" w:hAnsi="Arial" w:cs="Arial"/>
          <w:b/>
          <w:bCs/>
        </w:rPr>
        <w:t>Embedded Power Station</w:t>
      </w:r>
      <w:r w:rsidRPr="398B6167">
        <w:rPr>
          <w:rFonts w:ascii="Arial" w:hAnsi="Arial" w:cs="Arial"/>
        </w:rPr>
        <w:t xml:space="preserve"> (either singularly or as part of a group) has a significant impact on the </w:t>
      </w:r>
      <w:r w:rsidRPr="398B6167">
        <w:rPr>
          <w:rFonts w:ascii="Arial" w:hAnsi="Arial" w:cs="Arial"/>
          <w:b/>
          <w:bCs/>
        </w:rPr>
        <w:t>NETS</w:t>
      </w:r>
      <w:r w:rsidRPr="398B6167">
        <w:rPr>
          <w:rFonts w:ascii="Arial" w:hAnsi="Arial" w:cs="Arial"/>
        </w:rPr>
        <w:t xml:space="preserve"> and should be classed as a </w:t>
      </w:r>
      <w:r w:rsidRPr="398B6167">
        <w:rPr>
          <w:rFonts w:ascii="Arial" w:hAnsi="Arial" w:cs="Arial"/>
          <w:b/>
          <w:bCs/>
        </w:rPr>
        <w:t>Relevant Embedded Power Station</w:t>
      </w:r>
      <w:r w:rsidRPr="398B6167">
        <w:rPr>
          <w:rFonts w:ascii="Arial" w:hAnsi="Arial" w:cs="Arial"/>
        </w:rPr>
        <w:t xml:space="preserve">, the </w:t>
      </w:r>
      <w:r w:rsidRPr="398B6167">
        <w:rPr>
          <w:rFonts w:ascii="Arial" w:hAnsi="Arial" w:cs="Arial"/>
          <w:b/>
          <w:bCs/>
        </w:rPr>
        <w:t>User</w:t>
      </w:r>
      <w:r w:rsidRPr="398B6167">
        <w:rPr>
          <w:rFonts w:ascii="Arial" w:hAnsi="Arial" w:cs="Arial"/>
        </w:rPr>
        <w:t xml:space="preserve"> shall submit a request to </w:t>
      </w:r>
      <w:r w:rsidRPr="398B6167">
        <w:rPr>
          <w:rFonts w:ascii="Arial" w:hAnsi="Arial" w:cs="Arial"/>
          <w:b/>
          <w:bCs/>
        </w:rPr>
        <w:t>The Company</w:t>
      </w:r>
      <w:r w:rsidRPr="398B6167">
        <w:rPr>
          <w:rFonts w:ascii="Arial" w:hAnsi="Arial" w:cs="Arial"/>
        </w:rPr>
        <w:t xml:space="preserve"> for an </w:t>
      </w:r>
      <w:r w:rsidRPr="398B6167">
        <w:rPr>
          <w:rFonts w:ascii="Arial" w:hAnsi="Arial" w:cs="Arial"/>
          <w:b/>
          <w:bCs/>
        </w:rPr>
        <w:t xml:space="preserve">Evaluation of Transmission Impact </w:t>
      </w:r>
      <w:r w:rsidRPr="398B6167">
        <w:rPr>
          <w:rFonts w:ascii="Arial" w:hAnsi="Arial" w:cs="Arial"/>
        </w:rPr>
        <w:t>on behalf of the</w:t>
      </w:r>
      <w:r w:rsidRPr="398B6167">
        <w:rPr>
          <w:rFonts w:ascii="Arial" w:hAnsi="Arial" w:cs="Arial"/>
          <w:b/>
          <w:bCs/>
        </w:rPr>
        <w:t xml:space="preserve"> Embedded Power Station</w:t>
      </w:r>
      <w:r w:rsidRPr="398B6167">
        <w:rPr>
          <w:rFonts w:ascii="Arial" w:hAnsi="Arial" w:cs="Arial"/>
        </w:rPr>
        <w:t xml:space="preserve"> as per Paragraph 6.5.1(c).</w:t>
      </w:r>
      <w:r w:rsidRPr="398B6167">
        <w:rPr>
          <w:rFonts w:ascii="Arial" w:hAnsi="Arial" w:cs="Arial"/>
          <w:b/>
          <w:bCs/>
        </w:rPr>
        <w:t xml:space="preserve"> </w:t>
      </w:r>
      <w:r w:rsidRPr="398B6167">
        <w:rPr>
          <w:rFonts w:ascii="Arial" w:hAnsi="Arial" w:cs="Arial"/>
        </w:rPr>
        <w:t xml:space="preserve">For avoidance of doubt, such significant impact will be deemed if the </w:t>
      </w:r>
      <w:r w:rsidRPr="398B6167">
        <w:rPr>
          <w:rFonts w:ascii="Arial" w:hAnsi="Arial" w:cs="Arial"/>
          <w:b/>
          <w:bCs/>
        </w:rPr>
        <w:t xml:space="preserve">Embedded Power Station </w:t>
      </w:r>
      <w:r w:rsidRPr="398B6167">
        <w:rPr>
          <w:rFonts w:ascii="Arial" w:hAnsi="Arial" w:cs="Arial"/>
        </w:rPr>
        <w:t xml:space="preserve">involves an </w:t>
      </w:r>
      <w:r w:rsidRPr="398B6167">
        <w:rPr>
          <w:rFonts w:ascii="Arial" w:hAnsi="Arial" w:cs="Arial"/>
          <w:b/>
          <w:bCs/>
        </w:rPr>
        <w:t>Active Power</w:t>
      </w:r>
      <w:r w:rsidRPr="398B6167">
        <w:rPr>
          <w:rFonts w:ascii="Arial" w:hAnsi="Arial" w:cs="Arial"/>
        </w:rPr>
        <w:t xml:space="preserve">, </w:t>
      </w:r>
      <w:r w:rsidRPr="398B6167">
        <w:rPr>
          <w:rFonts w:ascii="Arial" w:hAnsi="Arial" w:cs="Arial"/>
          <w:b/>
          <w:bCs/>
        </w:rPr>
        <w:t>Apparent Power</w:t>
      </w:r>
      <w:r w:rsidRPr="398B6167">
        <w:rPr>
          <w:rFonts w:ascii="Arial" w:hAnsi="Arial" w:cs="Arial"/>
        </w:rPr>
        <w:t xml:space="preserve">, </w:t>
      </w:r>
      <w:r w:rsidRPr="398B6167">
        <w:rPr>
          <w:rFonts w:ascii="Arial" w:hAnsi="Arial" w:cs="Arial"/>
          <w:b/>
          <w:bCs/>
        </w:rPr>
        <w:t>Reactive Power</w:t>
      </w:r>
      <w:r w:rsidRPr="398B6167">
        <w:rPr>
          <w:rFonts w:ascii="Arial" w:hAnsi="Arial" w:cs="Arial"/>
        </w:rPr>
        <w:t xml:space="preserve">, kiloamp or kilovolt value larger than as advised by </w:t>
      </w:r>
      <w:r w:rsidRPr="398B6167">
        <w:rPr>
          <w:rFonts w:ascii="Arial" w:hAnsi="Arial" w:cs="Arial"/>
          <w:b/>
          <w:bCs/>
        </w:rPr>
        <w:t>The Company</w:t>
      </w:r>
      <w:r w:rsidRPr="398B6167">
        <w:rPr>
          <w:rFonts w:ascii="Arial" w:hAnsi="Arial" w:cs="Arial"/>
        </w:rPr>
        <w:t xml:space="preserve"> to the </w:t>
      </w:r>
      <w:r w:rsidRPr="398B6167">
        <w:rPr>
          <w:rFonts w:ascii="Arial" w:hAnsi="Arial" w:cs="Arial"/>
          <w:b/>
          <w:bCs/>
        </w:rPr>
        <w:t>User</w:t>
      </w:r>
      <w:r w:rsidRPr="398B6167">
        <w:rPr>
          <w:rFonts w:ascii="Arial" w:hAnsi="Arial" w:cs="Arial"/>
        </w:rPr>
        <w:t xml:space="preserve">. </w:t>
      </w:r>
    </w:p>
    <w:p w14:paraId="3C7345A6" w14:textId="238A1AC1" w:rsidR="0016607C" w:rsidRDefault="008344F0" w:rsidP="00B173A7">
      <w:pPr>
        <w:pStyle w:val="Heading4"/>
        <w:widowControl/>
        <w:tabs>
          <w:tab w:val="num" w:pos="1706"/>
          <w:tab w:val="left" w:pos="2066"/>
        </w:tabs>
        <w:ind w:left="3402" w:hanging="846"/>
        <w:jc w:val="both"/>
        <w:rPr>
          <w:rFonts w:ascii="Arial" w:hAnsi="Arial" w:cs="Arial"/>
        </w:rPr>
      </w:pPr>
      <w:r w:rsidRPr="02EC6122">
        <w:rPr>
          <w:rFonts w:ascii="Arial" w:hAnsi="Arial" w:cs="Arial"/>
        </w:rPr>
        <w:t xml:space="preserve">Any </w:t>
      </w:r>
      <w:r w:rsidRPr="02EC6122">
        <w:rPr>
          <w:rFonts w:ascii="Arial" w:hAnsi="Arial" w:cs="Arial"/>
          <w:b/>
          <w:bCs/>
        </w:rPr>
        <w:t xml:space="preserve">User </w:t>
      </w:r>
      <w:r w:rsidRPr="02EC6122">
        <w:rPr>
          <w:rFonts w:ascii="Arial" w:hAnsi="Arial" w:cs="Arial"/>
        </w:rPr>
        <w:t xml:space="preserve">who owns or operates a </w:t>
      </w:r>
      <w:r w:rsidRPr="02EC6122">
        <w:rPr>
          <w:rFonts w:ascii="Arial" w:hAnsi="Arial" w:cs="Arial"/>
          <w:b/>
          <w:bCs/>
        </w:rPr>
        <w:t xml:space="preserve">Distribution System </w:t>
      </w:r>
      <w:r w:rsidRPr="02EC6122">
        <w:rPr>
          <w:rFonts w:ascii="Arial" w:hAnsi="Arial" w:cs="Arial"/>
        </w:rPr>
        <w:t xml:space="preserve">shall not </w:t>
      </w:r>
      <w:r w:rsidRPr="02EC6122">
        <w:rPr>
          <w:rFonts w:ascii="Arial" w:hAnsi="Arial" w:cs="Arial"/>
          <w:b/>
          <w:bCs/>
        </w:rPr>
        <w:t xml:space="preserve">Energise </w:t>
      </w:r>
      <w:r w:rsidRPr="02EC6122">
        <w:rPr>
          <w:rFonts w:ascii="Arial" w:hAnsi="Arial" w:cs="Arial"/>
        </w:rPr>
        <w:t xml:space="preserve">the connection between a </w:t>
      </w:r>
      <w:r w:rsidRPr="02EC6122">
        <w:rPr>
          <w:rFonts w:ascii="Arial" w:hAnsi="Arial" w:cs="Arial"/>
          <w:b/>
          <w:bCs/>
        </w:rPr>
        <w:t>Relevant Embedded</w:t>
      </w:r>
      <w:r w:rsidRPr="02EC6122">
        <w:rPr>
          <w:rFonts w:ascii="Arial" w:hAnsi="Arial" w:cs="Arial"/>
        </w:rPr>
        <w:t xml:space="preserve"> </w:t>
      </w:r>
      <w:r w:rsidRPr="02EC6122">
        <w:rPr>
          <w:rFonts w:ascii="Arial" w:hAnsi="Arial" w:cs="Arial"/>
          <w:b/>
          <w:bCs/>
        </w:rPr>
        <w:t xml:space="preserve">Power Station </w:t>
      </w:r>
      <w:ins w:id="120" w:author="Angela Quinn (NESO)" w:date="2024-10-31T07:48:00Z">
        <w:r w:rsidR="45646726" w:rsidRPr="00AA12BD">
          <w:rPr>
            <w:rFonts w:ascii="Arial" w:hAnsi="Arial" w:cs="Arial"/>
          </w:rPr>
          <w:t xml:space="preserve">or </w:t>
        </w:r>
        <w:r w:rsidR="45646726" w:rsidRPr="02EC6122">
          <w:rPr>
            <w:rFonts w:ascii="Arial" w:hAnsi="Arial" w:cs="Arial"/>
            <w:b/>
            <w:bCs/>
          </w:rPr>
          <w:t>Large Embedded P</w:t>
        </w:r>
      </w:ins>
      <w:ins w:id="121" w:author="Angela Quinn (NESO)" w:date="2024-10-31T07:49:00Z">
        <w:r w:rsidR="45646726" w:rsidRPr="02EC6122">
          <w:rPr>
            <w:rFonts w:ascii="Arial" w:hAnsi="Arial" w:cs="Arial"/>
            <w:b/>
            <w:bCs/>
          </w:rPr>
          <w:t xml:space="preserve">ower Station </w:t>
        </w:r>
      </w:ins>
      <w:r w:rsidRPr="02EC6122">
        <w:rPr>
          <w:rFonts w:ascii="Arial" w:hAnsi="Arial" w:cs="Arial"/>
        </w:rPr>
        <w:t xml:space="preserve">and its </w:t>
      </w:r>
      <w:r w:rsidRPr="02EC6122">
        <w:rPr>
          <w:rFonts w:ascii="Arial" w:hAnsi="Arial" w:cs="Arial"/>
          <w:b/>
          <w:bCs/>
        </w:rPr>
        <w:t xml:space="preserve">Distribution System </w:t>
      </w:r>
      <w:r w:rsidRPr="02EC6122">
        <w:rPr>
          <w:rFonts w:ascii="Arial" w:hAnsi="Arial" w:cs="Arial"/>
        </w:rPr>
        <w:t xml:space="preserve">nor permit the use of its </w:t>
      </w:r>
      <w:r w:rsidRPr="02EC6122">
        <w:rPr>
          <w:rFonts w:ascii="Arial" w:hAnsi="Arial" w:cs="Arial"/>
          <w:b/>
          <w:bCs/>
        </w:rPr>
        <w:t xml:space="preserve">Distribution System </w:t>
      </w:r>
      <w:r w:rsidRPr="02EC6122">
        <w:rPr>
          <w:rFonts w:ascii="Arial" w:hAnsi="Arial" w:cs="Arial"/>
        </w:rPr>
        <w:t>by the same until</w:t>
      </w:r>
      <w:ins w:id="122" w:author="Angela Quinn (NESO)" w:date="2024-10-31T07:49:00Z">
        <w:r w:rsidR="74417D98" w:rsidRPr="02EC6122">
          <w:rPr>
            <w:rFonts w:ascii="Arial" w:hAnsi="Arial" w:cs="Arial"/>
          </w:rPr>
          <w:t xml:space="preserve">, in the case of a </w:t>
        </w:r>
        <w:r w:rsidR="74417D98" w:rsidRPr="00AA12BD">
          <w:rPr>
            <w:rFonts w:ascii="Arial" w:hAnsi="Arial" w:cs="Arial"/>
            <w:b/>
          </w:rPr>
          <w:t>Relevant Embedded Power Station</w:t>
        </w:r>
      </w:ins>
      <w:r w:rsidRPr="02EC6122">
        <w:rPr>
          <w:rFonts w:ascii="Arial" w:hAnsi="Arial" w:cs="Arial"/>
        </w:rPr>
        <w:t xml:space="preserve"> an </w:t>
      </w:r>
      <w:r w:rsidRPr="02EC6122">
        <w:rPr>
          <w:rFonts w:ascii="Arial" w:hAnsi="Arial" w:cs="Arial"/>
          <w:b/>
          <w:bCs/>
        </w:rPr>
        <w:t>Evaluation of Transmission Impact</w:t>
      </w:r>
      <w:r w:rsidRPr="02EC6122">
        <w:rPr>
          <w:rFonts w:ascii="Arial" w:hAnsi="Arial" w:cs="Arial"/>
        </w:rPr>
        <w:t xml:space="preserve"> has concluded (as per paragraphs 6.5.5.6, 6.5.5.7, 6.5.8.5 </w:t>
      </w:r>
      <w:del w:id="123" w:author="Angela Quinn (NESO)" w:date="2024-10-31T07:36:00Z">
        <w:r w:rsidR="00CA2ECB" w:rsidRPr="02EC6122" w:rsidDel="6FEB207D">
          <w:rPr>
            <w:rFonts w:ascii="Arial" w:hAnsi="Arial" w:cs="Arial"/>
          </w:rPr>
          <w:delText>or any other processes as agreed under 6.5.1(e)</w:delText>
        </w:r>
      </w:del>
      <w:r w:rsidRPr="02EC6122">
        <w:rPr>
          <w:rFonts w:ascii="Arial" w:hAnsi="Arial" w:cs="Arial"/>
        </w:rPr>
        <w:t>)</w:t>
      </w:r>
      <w:ins w:id="124" w:author="Angela Quinn (NESO)" w:date="2024-10-31T07:49:00Z">
        <w:r w:rsidR="4E8A2CBF" w:rsidRPr="02EC6122">
          <w:rPr>
            <w:rFonts w:ascii="Arial" w:hAnsi="Arial" w:cs="Arial"/>
          </w:rPr>
          <w:t>,</w:t>
        </w:r>
      </w:ins>
      <w:r w:rsidRPr="02EC6122">
        <w:rPr>
          <w:rFonts w:ascii="Arial" w:hAnsi="Arial" w:cs="Arial"/>
        </w:rPr>
        <w:t xml:space="preserve"> and</w:t>
      </w:r>
      <w:ins w:id="125" w:author="Angela Quinn (NESO)" w:date="2024-10-31T13:23:00Z">
        <w:r w:rsidR="0FC8E592" w:rsidRPr="02EC6122">
          <w:rPr>
            <w:rFonts w:ascii="Arial" w:hAnsi="Arial" w:cs="Arial"/>
          </w:rPr>
          <w:t xml:space="preserve"> otherwise</w:t>
        </w:r>
      </w:ins>
      <w:r w:rsidRPr="02EC6122">
        <w:rPr>
          <w:rFonts w:ascii="Arial" w:hAnsi="Arial" w:cs="Arial"/>
        </w:rPr>
        <w:t>;</w:t>
      </w:r>
    </w:p>
    <w:p w14:paraId="2D43B8CA" w14:textId="320C8CB4" w:rsidR="0016607C" w:rsidRPr="00CA1398" w:rsidRDefault="008344F0" w:rsidP="00B173A7">
      <w:pPr>
        <w:pStyle w:val="Heading4"/>
        <w:tabs>
          <w:tab w:val="num" w:pos="1706"/>
          <w:tab w:val="left" w:pos="2066"/>
        </w:tabs>
        <w:ind w:left="3402" w:hanging="850"/>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126" w:author="Angela Quinn (NESO)" w:date="2024-10-31T07:49:00Z">
        <w:r w:rsidR="3F371CF3" w:rsidRPr="02EC6122">
          <w:rPr>
            <w:rFonts w:ascii="Arial" w:hAnsi="Arial" w:cs="Arial"/>
          </w:rPr>
          <w:t xml:space="preserve">or </w:t>
        </w:r>
        <w:r w:rsidR="3F371CF3" w:rsidRPr="00AA12BD">
          <w:rPr>
            <w:rFonts w:ascii="Arial" w:hAnsi="Arial" w:cs="Arial"/>
            <w:b/>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B173A7">
      <w:pPr>
        <w:pStyle w:val="Heading4"/>
        <w:tabs>
          <w:tab w:val="num" w:pos="1706"/>
          <w:tab w:val="left" w:pos="2066"/>
        </w:tabs>
        <w:ind w:left="3402" w:hanging="850"/>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27"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B173A7">
      <w:pPr>
        <w:pStyle w:val="Heading4"/>
        <w:widowControl/>
        <w:tabs>
          <w:tab w:val="num" w:pos="1706"/>
          <w:tab w:val="left" w:pos="2066"/>
        </w:tabs>
        <w:ind w:left="3402" w:hanging="850"/>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28"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129" w:author="Lizzie Timmins (NESO)" w:date="2024-10-15T14:44:00Z">
        <w:r w:rsidR="69E470DC" w:rsidRPr="02EC6122">
          <w:rPr>
            <w:rFonts w:ascii="Arial" w:hAnsi="Arial" w:cs="Arial"/>
          </w:rPr>
          <w:t xml:space="preserve"> for a </w:t>
        </w:r>
        <w:r w:rsidR="69E470DC" w:rsidRPr="02EC6122">
          <w:rPr>
            <w:rFonts w:ascii="Arial" w:hAnsi="Arial" w:cs="Arial"/>
            <w:b/>
            <w:bCs/>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B173A7">
      <w:pPr>
        <w:pStyle w:val="Heading4"/>
        <w:widowControl/>
        <w:tabs>
          <w:tab w:val="num" w:pos="1706"/>
          <w:tab w:val="left" w:pos="2066"/>
        </w:tabs>
        <w:ind w:left="3402" w:hanging="850"/>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Large </w:t>
      </w:r>
      <w:ins w:id="130" w:author="Angela Quinn (NESO)" w:date="2024-10-31T07:50:00Z">
        <w:r w:rsidR="2EB10AB4"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131" w:author="Angela Quinn (NESO)" w:date="2024-10-31T07:51:00Z">
        <w:r w:rsidR="5552972A"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has</w:t>
      </w:r>
      <w:ins w:id="132" w:author="Lizzie Timmins (NESO)" w:date="2024-10-15T14:44:00Z">
        <w:r w:rsidR="799F77D1" w:rsidRPr="02EC6122">
          <w:rPr>
            <w:rFonts w:ascii="Arial" w:hAnsi="Arial" w:cs="Arial"/>
          </w:rPr>
          <w:t xml:space="preserve"> made a </w:t>
        </w:r>
        <w:r w:rsidR="799F77D1" w:rsidRPr="02EC6122">
          <w:rPr>
            <w:rFonts w:ascii="Arial" w:hAnsi="Arial" w:cs="Arial"/>
            <w:b/>
            <w:bCs/>
          </w:rPr>
          <w:t>Gate 2 Application</w:t>
        </w:r>
        <w:r w:rsidR="799F77D1" w:rsidRPr="02EC6122">
          <w:rPr>
            <w:rFonts w:ascii="Arial" w:hAnsi="Arial" w:cs="Arial"/>
          </w:rPr>
          <w:t xml:space="preserve"> and</w:t>
        </w:r>
      </w:ins>
      <w:r w:rsidRPr="02EC6122">
        <w:rPr>
          <w:rFonts w:ascii="Arial" w:hAnsi="Arial" w:cs="Arial"/>
        </w:rPr>
        <w:t xml:space="preserve">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049B51EA" w14:textId="77777777" w:rsidR="005B1C6E" w:rsidRDefault="00CA2ECB" w:rsidP="005B1C6E">
      <w:pPr>
        <w:pStyle w:val="Heading4"/>
        <w:widowControl/>
        <w:numPr>
          <w:ilvl w:val="0"/>
          <w:numId w:val="29"/>
        </w:numPr>
        <w:tabs>
          <w:tab w:val="left" w:pos="2066"/>
          <w:tab w:val="left" w:pos="2520"/>
        </w:tabs>
        <w:ind w:left="2552" w:hanging="846"/>
        <w:jc w:val="both"/>
        <w:rPr>
          <w:rFonts w:ascii="Arial" w:hAnsi="Arial" w:cs="Arial"/>
        </w:rPr>
      </w:pPr>
      <w:bookmarkStart w:id="133" w:name="_DV_M73"/>
      <w:bookmarkEnd w:id="133"/>
      <w:r>
        <w:rPr>
          <w:rFonts w:ascii="Arial" w:hAnsi="Arial" w:cs="Arial"/>
        </w:rPr>
        <w:tab/>
      </w:r>
      <w:r w:rsidR="008B6C31" w:rsidRPr="00CA1398">
        <w:rPr>
          <w:rFonts w:ascii="Arial" w:hAnsi="Arial" w:cs="Arial"/>
        </w:rPr>
        <w:t xml:space="preserve">Sub-paragraph (a) shall not apply to any </w:t>
      </w:r>
      <w:r w:rsidR="008B6C31" w:rsidRPr="00CA1398">
        <w:rPr>
          <w:rFonts w:ascii="Arial" w:hAnsi="Arial" w:cs="Arial"/>
          <w:b/>
          <w:bCs/>
        </w:rPr>
        <w:t xml:space="preserve">User </w:t>
      </w:r>
      <w:r w:rsidR="008B6C31" w:rsidRPr="00CA1398">
        <w:rPr>
          <w:rFonts w:ascii="Arial" w:hAnsi="Arial" w:cs="Arial"/>
        </w:rPr>
        <w:t xml:space="preserve">who owns or operates a </w:t>
      </w:r>
      <w:r w:rsidR="008B6C31" w:rsidRPr="00CA1398">
        <w:rPr>
          <w:rFonts w:ascii="Arial" w:hAnsi="Arial" w:cs="Arial"/>
          <w:b/>
          <w:bCs/>
        </w:rPr>
        <w:t>Distribution System</w:t>
      </w:r>
      <w:r w:rsidR="008B6C31" w:rsidRPr="00CA1398">
        <w:rPr>
          <w:rFonts w:ascii="Arial" w:hAnsi="Arial" w:cs="Arial"/>
        </w:rPr>
        <w:t xml:space="preserve"> that is not directly or indirectly connected to the </w:t>
      </w:r>
      <w:r w:rsidR="008B6C31" w:rsidRPr="00CA1398">
        <w:rPr>
          <w:rFonts w:ascii="Arial" w:hAnsi="Arial" w:cs="Arial"/>
          <w:b/>
          <w:bCs/>
        </w:rPr>
        <w:t>National Electricity Transmission System</w:t>
      </w:r>
      <w:r w:rsidR="008B6C31">
        <w:rPr>
          <w:rFonts w:ascii="Arial" w:hAnsi="Arial" w:cs="Arial"/>
          <w:b/>
          <w:bCs/>
        </w:rPr>
        <w:t>.</w:t>
      </w:r>
      <w:r w:rsidR="008B6C31">
        <w:rPr>
          <w:rFonts w:ascii="Arial" w:hAnsi="Arial" w:cs="Arial"/>
        </w:rPr>
        <w:t xml:space="preserve"> </w:t>
      </w:r>
      <w:bookmarkStart w:id="134" w:name="_DV_M74"/>
      <w:bookmarkEnd w:id="134"/>
    </w:p>
    <w:p w14:paraId="55A2330E" w14:textId="52F68469" w:rsidR="005B1C6E" w:rsidRPr="00A40423" w:rsidRDefault="56D630FF" w:rsidP="002E0027">
      <w:pPr>
        <w:pStyle w:val="Heading4"/>
        <w:widowControl/>
        <w:ind w:left="3402" w:hanging="846"/>
        <w:jc w:val="both"/>
        <w:rPr>
          <w:rFonts w:ascii="Arial" w:hAnsi="Arial" w:cs="Arial"/>
        </w:rPr>
      </w:pPr>
      <w:r w:rsidRPr="02EC6122">
        <w:rPr>
          <w:rFonts w:ascii="Arial" w:hAnsi="Arial" w:cs="Arial"/>
        </w:rPr>
        <w:t xml:space="preserve">The </w:t>
      </w:r>
      <w:r w:rsidRPr="02EC6122">
        <w:rPr>
          <w:rFonts w:ascii="Arial" w:hAnsi="Arial" w:cs="Arial"/>
          <w:b/>
          <w:bCs/>
        </w:rPr>
        <w:t>User</w:t>
      </w:r>
      <w:r w:rsidRPr="02EC6122">
        <w:rPr>
          <w:rFonts w:ascii="Arial" w:hAnsi="Arial" w:cs="Arial"/>
        </w:rPr>
        <w:t xml:space="preserve"> </w:t>
      </w:r>
      <w:del w:id="135" w:author="Angela Quinn (NESO)" w:date="2024-10-31T13:24:00Z">
        <w:r w:rsidR="005B1C6E" w:rsidRPr="02EC6122" w:rsidDel="56D630FF">
          <w:rPr>
            <w:rFonts w:ascii="Arial" w:hAnsi="Arial" w:cs="Arial"/>
          </w:rPr>
          <w:delText>may</w:delText>
        </w:r>
      </w:del>
      <w:ins w:id="136" w:author="Angela Quinn (NESO)" w:date="2024-10-31T13:24:00Z">
        <w:r w:rsidR="61F57A4F" w:rsidRPr="02EC6122">
          <w:rPr>
            <w:rFonts w:ascii="Arial" w:hAnsi="Arial" w:cs="Arial"/>
          </w:rPr>
          <w:t>shall</w:t>
        </w:r>
      </w:ins>
      <w:r w:rsidRPr="02EC6122">
        <w:rPr>
          <w:rFonts w:ascii="Arial" w:hAnsi="Arial" w:cs="Arial"/>
        </w:rPr>
        <w:t xml:space="preserve"> request that the </w:t>
      </w:r>
      <w:r w:rsidRPr="02EC6122">
        <w:rPr>
          <w:rFonts w:ascii="Arial" w:hAnsi="Arial" w:cs="Arial"/>
          <w:b/>
          <w:bCs/>
        </w:rPr>
        <w:t>Evaluation of Transmission Impact</w:t>
      </w:r>
      <w:r w:rsidRPr="02EC6122">
        <w:rPr>
          <w:rFonts w:ascii="Arial" w:hAnsi="Arial" w:cs="Arial"/>
        </w:rPr>
        <w:t xml:space="preserve"> is undertaken by </w:t>
      </w:r>
      <w:r w:rsidRPr="02EC6122">
        <w:rPr>
          <w:rFonts w:ascii="Arial" w:hAnsi="Arial" w:cs="Arial"/>
          <w:b/>
          <w:bCs/>
        </w:rPr>
        <w:t>The Company</w:t>
      </w:r>
      <w:r w:rsidRPr="02EC6122">
        <w:rPr>
          <w:rFonts w:ascii="Arial" w:hAnsi="Arial" w:cs="Arial"/>
        </w:rPr>
        <w:t xml:space="preserve"> using one of the following </w:t>
      </w:r>
      <w:proofErr w:type="gramStart"/>
      <w:r w:rsidRPr="02EC6122">
        <w:rPr>
          <w:rFonts w:ascii="Arial" w:hAnsi="Arial" w:cs="Arial"/>
        </w:rPr>
        <w:t>options;</w:t>
      </w:r>
      <w:proofErr w:type="gramEnd"/>
    </w:p>
    <w:p w14:paraId="4A8D9101" w14:textId="634CC4D7" w:rsidR="005B1C6E" w:rsidRPr="00A40423" w:rsidRDefault="005B1C6E" w:rsidP="002E0027">
      <w:pPr>
        <w:pStyle w:val="Heading4"/>
        <w:ind w:left="3402" w:hanging="850"/>
        <w:jc w:val="both"/>
        <w:rPr>
          <w:rFonts w:ascii="Arial" w:hAnsi="Arial" w:cs="Arial"/>
        </w:rPr>
      </w:pPr>
      <w:del w:id="137" w:author="Lizzie Timmins (NESO)" w:date="2024-10-15T14:44:00Z">
        <w:r w:rsidRPr="02EC6122" w:rsidDel="56D630FF">
          <w:rPr>
            <w:rFonts w:ascii="Arial" w:hAnsi="Arial" w:cs="Arial"/>
            <w:b/>
            <w:bCs/>
          </w:rPr>
          <w:delText>Statement of Works</w:delText>
        </w:r>
        <w:r w:rsidRPr="02EC6122" w:rsidDel="56D630FF">
          <w:rPr>
            <w:rFonts w:ascii="Arial" w:hAnsi="Arial" w:cs="Arial"/>
          </w:rPr>
          <w:delText xml:space="preserve"> and </w:delText>
        </w:r>
      </w:del>
      <w:del w:id="138" w:author="Elizabeth Timmins" w:date="2024-10-28T10:37:00Z">
        <w:r w:rsidRPr="02EC6122" w:rsidDel="1BEEA42B">
          <w:rPr>
            <w:rFonts w:ascii="Arial" w:hAnsi="Arial" w:cs="Arial"/>
            <w:b/>
            <w:bCs/>
          </w:rPr>
          <w:delText>Confirmation of Project Progression</w:delText>
        </w:r>
      </w:del>
      <w:ins w:id="139" w:author="Angela Quinn (NESO)" w:date="2024-10-27T13:09:00Z">
        <w:r w:rsidR="7439F1F8" w:rsidRPr="02EC6122">
          <w:rPr>
            <w:rFonts w:ascii="Arial" w:hAnsi="Arial" w:cs="Arial"/>
            <w:b/>
            <w:bCs/>
          </w:rPr>
          <w:t xml:space="preserve">Transmission </w:t>
        </w:r>
      </w:ins>
      <w:ins w:id="140" w:author="Angela Quinn (NESO)" w:date="2024-10-27T13:10:00Z">
        <w:r w:rsidR="7439F1F8" w:rsidRPr="02EC6122">
          <w:rPr>
            <w:rFonts w:ascii="Arial" w:hAnsi="Arial" w:cs="Arial"/>
            <w:b/>
            <w:bCs/>
          </w:rPr>
          <w:t>Evaluation Application</w:t>
        </w:r>
      </w:ins>
      <w:r w:rsidR="43D291A8" w:rsidRPr="02EC6122">
        <w:rPr>
          <w:rFonts w:ascii="Arial" w:hAnsi="Arial" w:cs="Arial"/>
        </w:rPr>
        <w:t xml:space="preserve"> (as documented in paragraph 6.5.5)</w:t>
      </w:r>
    </w:p>
    <w:p w14:paraId="3400A2F0" w14:textId="71CD966A" w:rsidR="005B1C6E" w:rsidRPr="00A40423" w:rsidRDefault="56D630FF" w:rsidP="002E0027">
      <w:pPr>
        <w:pStyle w:val="Heading4"/>
        <w:ind w:left="3402" w:hanging="850"/>
        <w:jc w:val="both"/>
        <w:rPr>
          <w:rFonts w:ascii="Arial" w:hAnsi="Arial" w:cs="Arial"/>
        </w:rPr>
      </w:pPr>
      <w:r w:rsidRPr="02EC6122">
        <w:rPr>
          <w:rFonts w:ascii="Arial" w:hAnsi="Arial" w:cs="Arial"/>
          <w:b/>
          <w:bCs/>
        </w:rPr>
        <w:t>Transmission Impact Assessment</w:t>
      </w:r>
      <w:r w:rsidRPr="02EC6122">
        <w:rPr>
          <w:rFonts w:ascii="Arial" w:hAnsi="Arial" w:cs="Arial"/>
        </w:rPr>
        <w:t xml:space="preserve"> </w:t>
      </w:r>
      <w:ins w:id="141" w:author="Angela Quinn (NESO)" w:date="2024-10-31T13:24:00Z">
        <w:r w:rsidR="45A799D5" w:rsidRPr="02EC6122">
          <w:rPr>
            <w:rFonts w:ascii="Arial" w:hAnsi="Arial" w:cs="Arial"/>
          </w:rPr>
          <w:t xml:space="preserve">(establishing </w:t>
        </w:r>
      </w:ins>
      <w:ins w:id="142" w:author="Angela Quinn (NESO)" w:date="2024-10-31T13:25:00Z">
        <w:r w:rsidR="45A799D5" w:rsidRPr="02EC6122">
          <w:rPr>
            <w:rFonts w:ascii="Arial" w:hAnsi="Arial" w:cs="Arial"/>
          </w:rPr>
          <w:t xml:space="preserve">“Appendix G”) </w:t>
        </w:r>
      </w:ins>
      <w:r w:rsidRPr="02EC6122">
        <w:rPr>
          <w:rFonts w:ascii="Arial" w:hAnsi="Arial" w:cs="Arial"/>
        </w:rPr>
        <w:t>(as documented in paragraph 6.5.8)</w:t>
      </w:r>
    </w:p>
    <w:p w14:paraId="1E47A034" w14:textId="459D6B51" w:rsidR="00CA2ECB" w:rsidRPr="00A40423" w:rsidRDefault="005B1C6E" w:rsidP="7CFA61A9">
      <w:pPr>
        <w:pStyle w:val="Heading4"/>
        <w:widowControl/>
        <w:tabs>
          <w:tab w:val="left" w:pos="2066"/>
        </w:tabs>
        <w:jc w:val="both"/>
        <w:rPr>
          <w:del w:id="143" w:author="Angela Quinn (NESO)" w:date="2024-10-27T13:23:00Z"/>
          <w:rFonts w:ascii="Arial" w:hAnsi="Arial" w:cs="Arial"/>
        </w:rPr>
      </w:pPr>
      <w:del w:id="144" w:author="Angela Quinn (NESO)" w:date="2024-10-27T13:23:00Z">
        <w:r w:rsidRPr="00A40423" w:rsidDel="5023BF9A">
          <w:rPr>
            <w:rFonts w:ascii="Arial" w:hAnsi="Arial" w:cs="Arial"/>
          </w:rPr>
          <w:delText xml:space="preserve">Any other published process as agreed between </w:delText>
        </w:r>
        <w:r w:rsidRPr="00A40423" w:rsidDel="5023BF9A">
          <w:rPr>
            <w:rFonts w:ascii="Arial" w:hAnsi="Arial" w:cs="Arial"/>
            <w:b/>
            <w:bCs/>
          </w:rPr>
          <w:delText>The Company</w:delText>
        </w:r>
        <w:r w:rsidRPr="00A40423" w:rsidDel="5023BF9A">
          <w:rPr>
            <w:rFonts w:ascii="Arial" w:hAnsi="Arial" w:cs="Arial"/>
          </w:rPr>
          <w:delText xml:space="preserve"> and the </w:delText>
        </w:r>
        <w:r w:rsidRPr="00A40423" w:rsidDel="5023BF9A">
          <w:rPr>
            <w:rFonts w:ascii="Arial" w:hAnsi="Arial" w:cs="Arial"/>
            <w:b/>
            <w:bCs/>
          </w:rPr>
          <w:delText>User</w:delText>
        </w:r>
        <w:r w:rsidRPr="00A40423" w:rsidDel="5023BF9A">
          <w:rPr>
            <w:rFonts w:ascii="Arial" w:hAnsi="Arial" w:cs="Arial"/>
          </w:rPr>
          <w:delText xml:space="preserve"> following written approval from the </w:delText>
        </w:r>
        <w:r w:rsidRPr="00A40423" w:rsidDel="5023BF9A">
          <w:rPr>
            <w:rFonts w:ascii="Arial" w:hAnsi="Arial" w:cs="Arial"/>
            <w:b/>
            <w:bCs/>
          </w:rPr>
          <w:delText>Authority</w:delText>
        </w:r>
        <w:r w:rsidRPr="00A40423" w:rsidDel="5023BF9A">
          <w:rPr>
            <w:rFonts w:ascii="Arial" w:hAnsi="Arial" w:cs="Arial"/>
          </w:rPr>
          <w:delText xml:space="preserve"> and consultation with such persons who may be considered to have an appropriate interest.</w:delText>
        </w:r>
      </w:del>
    </w:p>
    <w:p w14:paraId="3CD9B751" w14:textId="77777777" w:rsidR="00CA2ECB" w:rsidRDefault="00CA2ECB" w:rsidP="007E1F0A">
      <w:pPr>
        <w:pStyle w:val="Heading4"/>
        <w:widowControl/>
        <w:numPr>
          <w:ilvl w:val="0"/>
          <w:numId w:val="0"/>
        </w:numPr>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numPr>
          <w:ilvl w:val="0"/>
          <w:numId w:val="0"/>
        </w:numPr>
        <w:ind w:left="851" w:hanging="851"/>
        <w:jc w:val="both"/>
        <w:rPr>
          <w:rFonts w:ascii="Arial" w:hAnsi="Arial" w:cs="Arial"/>
        </w:rPr>
      </w:pPr>
      <w:bookmarkStart w:id="145" w:name="_DV_M75"/>
      <w:bookmarkEnd w:id="145"/>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particular case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numPr>
          <w:ilvl w:val="0"/>
          <w:numId w:val="0"/>
        </w:numPr>
        <w:ind w:left="851" w:hanging="851"/>
        <w:jc w:val="both"/>
        <w:rPr>
          <w:rFonts w:ascii="Arial" w:hAnsi="Arial" w:cs="Arial"/>
        </w:rPr>
      </w:pPr>
      <w:bookmarkStart w:id="146" w:name="_DV_M76"/>
      <w:bookmarkEnd w:id="146"/>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as a result of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as the case may be following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numPr>
          <w:ilvl w:val="0"/>
          <w:numId w:val="0"/>
        </w:numPr>
        <w:ind w:left="851" w:hanging="851"/>
        <w:jc w:val="both"/>
        <w:rPr>
          <w:rFonts w:ascii="Arial" w:hAnsi="Arial" w:cs="Arial"/>
        </w:rPr>
      </w:pPr>
      <w:r w:rsidRPr="7814C7CC">
        <w:rPr>
          <w:rFonts w:ascii="Arial" w:hAnsi="Arial" w:cs="Arial"/>
        </w:rPr>
        <w:t>6.5.4A</w:t>
      </w:r>
      <w:r>
        <w:tab/>
      </w:r>
      <w:r w:rsidRPr="7814C7CC">
        <w:rPr>
          <w:rFonts w:ascii="Arial" w:hAnsi="Arial" w:cs="Arial"/>
        </w:rPr>
        <w:t xml:space="preserve">If </w:t>
      </w:r>
      <w:r w:rsidRPr="7814C7CC">
        <w:rPr>
          <w:rFonts w:ascii="Arial" w:hAnsi="Arial" w:cs="Arial"/>
          <w:b/>
          <w:bCs/>
        </w:rPr>
        <w:t>The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147" w:author="Angela Quinn (NESO)" w:date="2024-10-31T07:57:00Z">
        <w:r w:rsidR="798644E2" w:rsidRPr="7814C7CC">
          <w:rPr>
            <w:rFonts w:ascii="Arial" w:hAnsi="Arial" w:cs="Arial"/>
          </w:rPr>
          <w:t>(unless it</w:t>
        </w:r>
      </w:ins>
      <w:ins w:id="148" w:author="Angela Quinn (NESO)" w:date="2024-11-04T14:55:00Z">
        <w:r w:rsidR="6745F49D" w:rsidRPr="7814C7CC">
          <w:rPr>
            <w:rFonts w:ascii="Arial" w:hAnsi="Arial" w:cs="Arial"/>
          </w:rPr>
          <w:t xml:space="preserve"> i</w:t>
        </w:r>
      </w:ins>
      <w:ins w:id="149" w:author="Angela Quinn (NESO)" w:date="2024-10-31T07:57:00Z">
        <w:r w:rsidR="798644E2" w:rsidRPr="7814C7CC">
          <w:rPr>
            <w:rFonts w:ascii="Arial" w:hAnsi="Arial" w:cs="Arial"/>
          </w:rPr>
          <w:t xml:space="preserve">s a </w:t>
        </w:r>
        <w:r w:rsidR="798644E2" w:rsidRPr="00AA12BD">
          <w:rPr>
            <w:rFonts w:ascii="Arial" w:hAnsi="Arial" w:cs="Arial"/>
            <w:b/>
          </w:rPr>
          <w:t>Gated Application</w:t>
        </w:r>
        <w:r w:rsidR="798644E2" w:rsidRPr="7814C7CC">
          <w:rPr>
            <w:rFonts w:ascii="Arial" w:hAnsi="Arial" w:cs="Arial"/>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150" w:name="_DV_M77"/>
      <w:bookmarkStart w:id="151" w:name="_DV_M78"/>
      <w:bookmarkEnd w:id="150"/>
      <w:bookmarkEnd w:id="151"/>
      <w:r>
        <w:rPr>
          <w:rFonts w:ascii="Helvetica" w:hAnsi="Helvetica" w:cs="Helvetica"/>
        </w:rPr>
        <w:tab/>
      </w:r>
      <w:r w:rsidR="579E7D02">
        <w:rPr>
          <w:rFonts w:ascii="Helvetica" w:hAnsi="Helvetica" w:cs="Helvetica"/>
        </w:rPr>
        <w:t>6.5.5</w:t>
      </w:r>
      <w:r>
        <w:rPr>
          <w:rFonts w:ascii="Helvetica" w:hAnsi="Helvetica" w:cs="Helvetica"/>
        </w:rPr>
        <w:tab/>
      </w:r>
      <w:del w:id="152" w:author="Lizzie Timmins (NESO)" w:date="2024-11-05T14:00:00Z">
        <w:r>
          <w:rPr>
            <w:rFonts w:ascii="Helvetica" w:hAnsi="Helvetica" w:cs="Helvetica"/>
          </w:rPr>
          <w:tab/>
        </w:r>
      </w:del>
      <w:del w:id="153" w:author="Lizzie Timmins (NESO)" w:date="2024-10-15T14:45:00Z">
        <w:r w:rsidDel="579E7D02">
          <w:delText>Statement of Works</w:delText>
        </w:r>
      </w:del>
      <w:ins w:id="154" w:author="Angela Quinn (NESO)" w:date="2024-10-27T13:25:00Z">
        <w:r w:rsidR="50DB84C7">
          <w:t>Tran</w:t>
        </w:r>
      </w:ins>
      <w:ins w:id="155" w:author="Angela Quinn (NESO)" w:date="2024-10-27T13:35:00Z">
        <w:r w:rsidR="34DF16CE">
          <w:t>s</w:t>
        </w:r>
      </w:ins>
      <w:ins w:id="156" w:author="Angela Quinn (NESO)" w:date="2024-10-27T13:25:00Z">
        <w:r w:rsidR="50DB84C7">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605CF0A"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157" w:name="_DV_M79"/>
      <w:bookmarkEnd w:id="157"/>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as soon as reasonably practicable upon receipt of a request </w:t>
      </w:r>
      <w:del w:id="158" w:author="Angela Quinn (NESO)" w:date="2024-10-27T13:31:00Z">
        <w:r w:rsidRPr="62221ABE" w:rsidDel="579E7D02">
          <w:rPr>
            <w:rFonts w:ascii="Arial" w:hAnsi="Arial" w:cs="Arial"/>
          </w:rPr>
          <w:delText>for</w:delText>
        </w:r>
      </w:del>
      <w:del w:id="159" w:author="Lizzie Timmins (NESO)" w:date="2024-10-31T13:02:00Z">
        <w:r w:rsidRPr="62221ABE" w:rsidDel="579E7D02">
          <w:rPr>
            <w:rFonts w:ascii="Arial" w:hAnsi="Arial" w:cs="Arial"/>
          </w:rPr>
          <w:delText xml:space="preserve"> </w:delText>
        </w:r>
      </w:del>
      <w:del w:id="160" w:author="Angela Quinn (NESO)" w:date="2024-10-27T13:30:00Z">
        <w:r w:rsidRPr="62221ABE" w:rsidDel="579E7D02">
          <w:rPr>
            <w:rFonts w:ascii="Arial" w:hAnsi="Arial" w:cs="Arial"/>
          </w:rPr>
          <w:delText xml:space="preserve">a connection to and / or for the use of that </w:delText>
        </w:r>
        <w:r w:rsidRPr="62221ABE" w:rsidDel="579E7D02">
          <w:rPr>
            <w:rFonts w:ascii="Arial" w:hAnsi="Arial" w:cs="Arial"/>
            <w:b/>
            <w:bCs/>
          </w:rPr>
          <w:delText>User’s Distribution System</w:delText>
        </w:r>
        <w:r w:rsidRPr="62221ABE" w:rsidDel="579E7D02">
          <w:rPr>
            <w:rFonts w:ascii="Arial" w:hAnsi="Arial" w:cs="Arial"/>
          </w:rPr>
          <w:delText xml:space="preserve"> </w:delText>
        </w:r>
      </w:del>
      <w:r w:rsidRPr="62221ABE">
        <w:rPr>
          <w:rFonts w:ascii="Arial" w:hAnsi="Arial" w:cs="Arial"/>
        </w:rPr>
        <w:t xml:space="preserve">from a </w:t>
      </w:r>
      <w:r w:rsidRPr="62221ABE">
        <w:rPr>
          <w:rFonts w:ascii="Arial" w:hAnsi="Arial" w:cs="Arial"/>
          <w:b/>
          <w:bCs/>
        </w:rPr>
        <w:t xml:space="preserve">Relevant Embedded </w:t>
      </w:r>
      <w:del w:id="161" w:author="Angela Quinn (NESO)" w:date="2024-10-31T13:29:00Z">
        <w:r w:rsidRPr="62221ABE" w:rsidDel="579E7D02">
          <w:rPr>
            <w:rFonts w:ascii="Arial" w:hAnsi="Arial" w:cs="Arial"/>
            <w:b/>
            <w:bCs/>
          </w:rPr>
          <w:delText>Medium Power Station</w:delText>
        </w:r>
        <w:r w:rsidRPr="62221ABE" w:rsidDel="1BA99475">
          <w:rPr>
            <w:rFonts w:ascii="Arial" w:hAnsi="Arial" w:cs="Arial"/>
            <w:b/>
            <w:bCs/>
          </w:rPr>
          <w:delText>(s)</w:delText>
        </w:r>
        <w:r w:rsidRPr="62221ABE" w:rsidDel="1BA99475">
          <w:rPr>
            <w:rFonts w:ascii="Arial" w:hAnsi="Arial" w:cs="Arial"/>
          </w:rPr>
          <w:delText xml:space="preserve"> or a </w:delText>
        </w:r>
        <w:r w:rsidRPr="62221ABE" w:rsidDel="1BA99475">
          <w:rPr>
            <w:rFonts w:ascii="Arial" w:hAnsi="Arial" w:cs="Arial"/>
            <w:b/>
            <w:bCs/>
          </w:rPr>
          <w:delText xml:space="preserve">Relevant Embedded Small </w:delText>
        </w:r>
      </w:del>
      <w:r w:rsidR="1BA99475" w:rsidRPr="62221ABE">
        <w:rPr>
          <w:rFonts w:ascii="Arial" w:hAnsi="Arial" w:cs="Arial"/>
          <w:b/>
          <w:bCs/>
        </w:rPr>
        <w:t xml:space="preserve">Power Station(s) </w:t>
      </w:r>
      <w:ins w:id="162" w:author="Angela Quinn (NESO)" w:date="2024-10-27T13:21:00Z">
        <w:r w:rsidR="61912DB0" w:rsidRPr="62221ABE">
          <w:rPr>
            <w:rFonts w:ascii="Arial" w:hAnsi="Arial" w:cs="Arial"/>
          </w:rPr>
          <w:t>that has</w:t>
        </w:r>
      </w:ins>
      <w:ins w:id="163" w:author="Angela Quinn (NESO)" w:date="2024-10-18T07:27:00Z">
        <w:r w:rsidR="0D6C38D1" w:rsidRPr="62221ABE">
          <w:rPr>
            <w:rFonts w:ascii="Arial" w:hAnsi="Arial" w:cs="Arial"/>
          </w:rPr>
          <w:t xml:space="preserve"> an agreement for connection to a</w:t>
        </w:r>
        <w:r w:rsidR="5B14965F" w:rsidRPr="62221ABE">
          <w:rPr>
            <w:rFonts w:ascii="Arial" w:hAnsi="Arial" w:cs="Arial"/>
          </w:rPr>
          <w:t xml:space="preserve">nd/or use of that </w:t>
        </w:r>
        <w:r w:rsidR="5B14965F" w:rsidRPr="62221ABE">
          <w:rPr>
            <w:rFonts w:ascii="Arial" w:hAnsi="Arial" w:cs="Arial"/>
            <w:b/>
            <w:bCs/>
          </w:rPr>
          <w:t xml:space="preserve">User’s Distribution System </w:t>
        </w:r>
      </w:ins>
      <w:ins w:id="164" w:author="Angela Quinn (NESO)" w:date="2024-10-27T13:32:00Z">
        <w:r w:rsidR="6818012E" w:rsidRPr="62221ABE">
          <w:rPr>
            <w:rFonts w:ascii="Arial" w:hAnsi="Arial" w:cs="Arial"/>
          </w:rPr>
          <w:t>and wants</w:t>
        </w:r>
        <w:r w:rsidR="6818012E" w:rsidRPr="62221ABE">
          <w:rPr>
            <w:rFonts w:ascii="Arial" w:hAnsi="Arial" w:cs="Arial"/>
            <w:b/>
            <w:bCs/>
          </w:rPr>
          <w:t xml:space="preserve"> </w:t>
        </w:r>
      </w:ins>
      <w:ins w:id="165" w:author="Angela Quinn (NESO)" w:date="2024-10-18T07:27:00Z">
        <w:r w:rsidR="5B14965F" w:rsidRPr="62221ABE">
          <w:rPr>
            <w:rFonts w:ascii="Arial" w:hAnsi="Arial" w:cs="Arial"/>
          </w:rPr>
          <w:t xml:space="preserve">the </w:t>
        </w:r>
        <w:r w:rsidR="5B14965F" w:rsidRPr="62221ABE">
          <w:rPr>
            <w:rFonts w:ascii="Arial" w:hAnsi="Arial" w:cs="Arial"/>
            <w:b/>
            <w:bCs/>
          </w:rPr>
          <w:t>Us</w:t>
        </w:r>
      </w:ins>
      <w:ins w:id="166" w:author="Angela Quinn (NESO)" w:date="2024-10-18T07:28:00Z">
        <w:r w:rsidR="5B14965F" w:rsidRPr="62221ABE">
          <w:rPr>
            <w:rFonts w:ascii="Arial" w:hAnsi="Arial" w:cs="Arial"/>
            <w:b/>
            <w:bCs/>
          </w:rPr>
          <w:t xml:space="preserve">er </w:t>
        </w:r>
        <w:r w:rsidR="5B14965F" w:rsidRPr="62221ABE">
          <w:rPr>
            <w:rFonts w:ascii="Arial" w:hAnsi="Arial" w:cs="Arial"/>
          </w:rPr>
          <w:t>to</w:t>
        </w:r>
      </w:ins>
      <w:ins w:id="167" w:author="Angela Quinn (NESO)" w:date="2024-10-27T13:34:00Z">
        <w:r w:rsidR="1824BD61" w:rsidRPr="62221ABE">
          <w:rPr>
            <w:rFonts w:ascii="Arial" w:hAnsi="Arial" w:cs="Arial"/>
          </w:rPr>
          <w:t xml:space="preserve"> submit </w:t>
        </w:r>
      </w:ins>
      <w:ins w:id="168" w:author="Angela Quinn (NESO)" w:date="2024-10-18T07:28:00Z">
        <w:r w:rsidR="5B14965F" w:rsidRPr="62221ABE">
          <w:rPr>
            <w:rFonts w:ascii="Arial" w:hAnsi="Arial" w:cs="Arial"/>
          </w:rPr>
          <w:t xml:space="preserve"> </w:t>
        </w:r>
      </w:ins>
      <w:ins w:id="169" w:author="Angela Quinn (NESO)" w:date="2024-10-27T13:33:00Z">
        <w:r w:rsidR="477A4433" w:rsidRPr="62221ABE">
          <w:rPr>
            <w:rFonts w:ascii="Arial" w:hAnsi="Arial" w:cs="Arial"/>
          </w:rPr>
          <w:t xml:space="preserve">(and has met any requirements of the </w:t>
        </w:r>
        <w:r w:rsidR="477A4433" w:rsidRPr="62221ABE">
          <w:rPr>
            <w:rFonts w:ascii="Arial" w:hAnsi="Arial" w:cs="Arial"/>
            <w:b/>
            <w:bCs/>
          </w:rPr>
          <w:t xml:space="preserve">User </w:t>
        </w:r>
        <w:r w:rsidR="477A4433" w:rsidRPr="62221ABE">
          <w:rPr>
            <w:rFonts w:ascii="Arial" w:hAnsi="Arial" w:cs="Arial"/>
          </w:rPr>
          <w:t>in this respect)</w:t>
        </w:r>
      </w:ins>
      <w:ins w:id="170" w:author="Angela Quinn (NESO)" w:date="2024-10-18T07:28:00Z">
        <w:r w:rsidR="5B14965F" w:rsidRPr="62221ABE">
          <w:rPr>
            <w:rFonts w:ascii="Arial" w:hAnsi="Arial" w:cs="Arial"/>
            <w:b/>
            <w:bCs/>
          </w:rPr>
          <w:t xml:space="preserve"> </w:t>
        </w:r>
      </w:ins>
      <w:del w:id="171" w:author="Angela Quinn (NESO)" w:date="2024-10-27T13:34:00Z">
        <w:r w:rsidRPr="62221ABE" w:rsidDel="579E7D02">
          <w:rPr>
            <w:rFonts w:ascii="Arial" w:hAnsi="Arial" w:cs="Arial"/>
          </w:rPr>
          <w:delText>submit a</w:delText>
        </w:r>
      </w:del>
      <w:r w:rsidR="1BA99475" w:rsidRPr="62221ABE">
        <w:rPr>
          <w:rFonts w:ascii="Arial" w:hAnsi="Arial" w:cs="Arial"/>
        </w:rPr>
        <w:t xml:space="preserve"> </w:t>
      </w:r>
      <w:del w:id="172" w:author="Angela Quinn (NESO)" w:date="2024-10-27T13:36:00Z">
        <w:r w:rsidRPr="62221ABE" w:rsidDel="579E7D02">
          <w:rPr>
            <w:rFonts w:ascii="Arial" w:hAnsi="Arial" w:cs="Arial"/>
          </w:rPr>
          <w:delText>r</w:delText>
        </w:r>
      </w:del>
      <w:del w:id="173" w:author="Angela Quinn (NESO)" w:date="2024-10-27T13:34:00Z">
        <w:r w:rsidRPr="62221ABE" w:rsidDel="579E7D02">
          <w:rPr>
            <w:rFonts w:ascii="Arial" w:hAnsi="Arial" w:cs="Arial"/>
          </w:rPr>
          <w:delText xml:space="preserve">equest to </w:delText>
        </w:r>
        <w:r w:rsidRPr="62221ABE" w:rsidDel="579E7D02">
          <w:rPr>
            <w:rFonts w:ascii="Arial" w:hAnsi="Arial" w:cs="Arial"/>
            <w:b/>
            <w:bCs/>
          </w:rPr>
          <w:delText>The Company</w:delText>
        </w:r>
        <w:r w:rsidRPr="62221ABE" w:rsidDel="579E7D02">
          <w:rPr>
            <w:rFonts w:ascii="Arial" w:hAnsi="Arial" w:cs="Arial"/>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174" w:author="Lizzie Timmins (NESO)" w:date="2024-10-15T14:45:00Z">
        <w:r w:rsidRPr="62221ABE" w:rsidDel="579E7D02">
          <w:rPr>
            <w:rFonts w:ascii="Arial" w:hAnsi="Arial" w:cs="Arial"/>
            <w:b/>
            <w:bCs/>
          </w:rPr>
          <w:delText xml:space="preserve">Request for a Statement of </w:delText>
        </w:r>
      </w:del>
      <w:del w:id="175" w:author="Angela Quinn (NESO)" w:date="2024-10-27T13:34:00Z">
        <w:r w:rsidRPr="62221ABE" w:rsidDel="579E7D02">
          <w:rPr>
            <w:rFonts w:ascii="Arial" w:hAnsi="Arial" w:cs="Arial"/>
            <w:b/>
            <w:bCs/>
          </w:rPr>
          <w:delText>Works</w:delText>
        </w:r>
      </w:del>
      <w:ins w:id="176" w:author="Angela Quinn (NESO)" w:date="2024-10-27T13:36:00Z">
        <w:r w:rsidR="450B7465" w:rsidRPr="62221ABE">
          <w:rPr>
            <w:rFonts w:ascii="Arial" w:hAnsi="Arial" w:cs="Arial"/>
            <w:b/>
            <w:bCs/>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177" w:author="Lizzie Timmins (NESO)" w:date="2024-10-15T14:46:00Z">
        <w:r w:rsidRPr="62221ABE" w:rsidDel="579E7D02">
          <w:rPr>
            <w:rFonts w:ascii="Arial" w:hAnsi="Arial" w:cs="Arial"/>
            <w:b/>
            <w:bCs/>
          </w:rPr>
          <w:delText xml:space="preserve">Request for a Statement of </w:delText>
        </w:r>
      </w:del>
      <w:del w:id="178" w:author="Angela Quinn (NESO)" w:date="2024-10-18T07:26:00Z">
        <w:r w:rsidRPr="62221ABE" w:rsidDel="579E7D02">
          <w:rPr>
            <w:rFonts w:ascii="Arial" w:hAnsi="Arial" w:cs="Arial"/>
            <w:b/>
            <w:bCs/>
          </w:rPr>
          <w:delText>Works</w:delText>
        </w:r>
      </w:del>
      <w:ins w:id="179" w:author="Angela Quinn (NESO)" w:date="2024-10-27T13:37:00Z">
        <w:r w:rsidR="2DC89648" w:rsidRPr="62221ABE">
          <w:rPr>
            <w:rFonts w:ascii="Arial" w:hAnsi="Arial" w:cs="Arial"/>
            <w:b/>
            <w:bCs/>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180" w:name="_DV_M80"/>
      <w:bookmarkEnd w:id="180"/>
      <w:r w:rsidRPr="7CFA61A9">
        <w:rPr>
          <w:rFonts w:ascii="Arial" w:hAnsi="Arial" w:cs="Arial"/>
        </w:rPr>
        <w:t xml:space="preserve">The </w:t>
      </w:r>
      <w:del w:id="181" w:author="Lizzie Timmins (NESO)" w:date="2024-10-15T14:46:00Z">
        <w:r w:rsidR="00CA2ECB" w:rsidRPr="7CFA61A9" w:rsidDel="579E7D02">
          <w:rPr>
            <w:rFonts w:ascii="Arial" w:hAnsi="Arial" w:cs="Arial"/>
            <w:b/>
            <w:bCs/>
          </w:rPr>
          <w:delText xml:space="preserve">Request for a Statement of </w:delText>
        </w:r>
      </w:del>
      <w:del w:id="182" w:author="Angela Quinn (NESO)" w:date="2024-10-18T07:29:00Z">
        <w:r w:rsidR="00CA2ECB" w:rsidRPr="7CFA61A9" w:rsidDel="579E7D02">
          <w:rPr>
            <w:rFonts w:ascii="Arial" w:hAnsi="Arial" w:cs="Arial"/>
            <w:b/>
            <w:bCs/>
          </w:rPr>
          <w:delText>Works</w:delText>
        </w:r>
      </w:del>
      <w:ins w:id="183" w:author="Angela Quinn (NESO)" w:date="2024-10-27T13:39:00Z">
        <w:r w:rsidR="68F2CEFC" w:rsidRPr="7CFA61A9">
          <w:rPr>
            <w:rFonts w:ascii="Arial" w:hAnsi="Arial" w:cs="Arial"/>
            <w:b/>
            <w:bCs/>
          </w:rPr>
          <w:t>Transmission Evaluation Application</w:t>
        </w:r>
      </w:ins>
      <w:r w:rsidRPr="7CFA61A9">
        <w:rPr>
          <w:rFonts w:ascii="Arial" w:hAnsi="Arial" w:cs="Arial"/>
        </w:rPr>
        <w:t xml:space="preserve"> 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AA22BA" w:rsidRDefault="00CA2ECB" w:rsidP="00CA2ECB">
      <w:pPr>
        <w:widowControl/>
        <w:numPr>
          <w:ilvl w:val="3"/>
          <w:numId w:val="36"/>
        </w:numPr>
        <w:tabs>
          <w:tab w:val="num" w:pos="1701"/>
          <w:tab w:val="num" w:pos="2160"/>
        </w:tabs>
        <w:ind w:left="1701" w:hanging="872"/>
        <w:jc w:val="both"/>
        <w:rPr>
          <w:rFonts w:ascii="Arial" w:hAnsi="Arial" w:cs="Arial"/>
        </w:rPr>
      </w:pPr>
      <w:bookmarkStart w:id="184" w:name="_DV_M81"/>
      <w:bookmarkEnd w:id="184"/>
      <w:del w:id="185" w:author="Lizzie Timmins (NESO)" w:date="2024-10-15T14:46:00Z">
        <w:r w:rsidRPr="00AA22BA" w:rsidDel="006F6C35">
          <w:rPr>
            <w:rFonts w:ascii="Arial" w:hAnsi="Arial" w:cs="Arial"/>
            <w:b/>
            <w:bCs/>
          </w:rPr>
          <w:delText>The Company</w:delText>
        </w:r>
        <w:r w:rsidRPr="00AA22BA" w:rsidDel="006F6C35">
          <w:rPr>
            <w:rFonts w:ascii="Arial" w:hAnsi="Arial" w:cs="Arial"/>
          </w:rPr>
          <w:delText xml:space="preserve"> will within 28</w:delText>
        </w:r>
        <w:r w:rsidR="007A3F3F" w:rsidDel="006F6C35">
          <w:rPr>
            <w:rFonts w:ascii="Arial" w:hAnsi="Arial" w:cs="Arial"/>
          </w:rPr>
          <w:delText xml:space="preserve"> calendar</w:delText>
        </w:r>
        <w:r w:rsidRPr="00AA22BA" w:rsidDel="006F6C35">
          <w:rPr>
            <w:rFonts w:ascii="Arial" w:hAnsi="Arial" w:cs="Arial"/>
          </w:rPr>
          <w:delText xml:space="preserve"> days of the submission of a </w:delText>
        </w:r>
        <w:r w:rsidRPr="00AA22BA" w:rsidDel="006F6C35">
          <w:rPr>
            <w:rFonts w:ascii="Arial" w:hAnsi="Arial" w:cs="Arial"/>
            <w:b/>
            <w:bCs/>
          </w:rPr>
          <w:delText>Request for a</w:delText>
        </w:r>
        <w:r w:rsidRPr="00AA22BA" w:rsidDel="006F6C35">
          <w:rPr>
            <w:rFonts w:ascii="Arial" w:hAnsi="Arial" w:cs="Arial"/>
          </w:rPr>
          <w:delText xml:space="preserve"> </w:delText>
        </w:r>
        <w:r w:rsidRPr="00AA22BA" w:rsidDel="006F6C35">
          <w:rPr>
            <w:rFonts w:ascii="Arial" w:hAnsi="Arial" w:cs="Arial"/>
            <w:b/>
            <w:bCs/>
          </w:rPr>
          <w:delText xml:space="preserve">Statement of Works </w:delText>
        </w:r>
        <w:r w:rsidRPr="00AA22BA" w:rsidDel="006F6C35">
          <w:rPr>
            <w:rFonts w:ascii="Arial" w:hAnsi="Arial" w:cs="Arial"/>
          </w:rPr>
          <w:delText xml:space="preserve">respond in writing to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with a</w:delText>
        </w:r>
        <w:r w:rsidRPr="00AA22BA" w:rsidDel="006F6C35">
          <w:rPr>
            <w:rFonts w:ascii="Arial" w:hAnsi="Arial" w:cs="Arial"/>
            <w:b/>
            <w:bCs/>
          </w:rPr>
          <w:delText xml:space="preserve"> Statement of Works </w:delText>
        </w:r>
        <w:r w:rsidRPr="00AA22BA" w:rsidDel="006F6C35">
          <w:rPr>
            <w:rFonts w:ascii="Arial" w:hAnsi="Arial" w:cs="Arial"/>
          </w:rPr>
          <w:delText>substantially in the form of</w:delText>
        </w:r>
        <w:r w:rsidRPr="00AA22BA" w:rsidDel="006F6C35">
          <w:rPr>
            <w:rFonts w:ascii="Arial" w:hAnsi="Arial" w:cs="Arial"/>
            <w:b/>
            <w:bCs/>
          </w:rPr>
          <w:delText xml:space="preserve"> Exhibit V.</w:delText>
        </w:r>
        <w:r w:rsidRPr="00AA22BA" w:rsidDel="006F6C35">
          <w:rPr>
            <w:rFonts w:ascii="Arial" w:hAnsi="Arial" w:cs="Arial"/>
          </w:rPr>
          <w:delText xml:space="preserve">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 xml:space="preserve">shall forward such </w:delText>
        </w:r>
        <w:r w:rsidRPr="00AA22BA" w:rsidDel="006F6C35">
          <w:rPr>
            <w:rFonts w:ascii="Arial" w:hAnsi="Arial" w:cs="Arial"/>
            <w:b/>
            <w:bCs/>
          </w:rPr>
          <w:delText xml:space="preserve">Statement of Works </w:delText>
        </w:r>
        <w:r w:rsidRPr="00AA22BA" w:rsidDel="006F6C35">
          <w:rPr>
            <w:rFonts w:ascii="Arial" w:hAnsi="Arial" w:cs="Arial"/>
          </w:rPr>
          <w:delText xml:space="preserve">to the </w:delText>
        </w:r>
        <w:r w:rsidRPr="00AA22BA" w:rsidDel="006F6C35">
          <w:rPr>
            <w:rFonts w:ascii="Arial" w:hAnsi="Arial" w:cs="Arial"/>
            <w:b/>
            <w:bCs/>
          </w:rPr>
          <w:delText>Power Station</w:delText>
        </w:r>
        <w:r w:rsidR="007A3F3F" w:rsidDel="006F6C35">
          <w:rPr>
            <w:rFonts w:ascii="Arial" w:hAnsi="Arial" w:cs="Arial"/>
            <w:b/>
            <w:bCs/>
          </w:rPr>
          <w:delText>(s)</w:delText>
        </w:r>
        <w:r w:rsidRPr="00AA22BA" w:rsidDel="006F6C35">
          <w:rPr>
            <w:rFonts w:ascii="Arial" w:hAnsi="Arial" w:cs="Arial"/>
          </w:rPr>
          <w:delText xml:space="preserve"> as soon as reasonably practicable. </w:delText>
        </w:r>
      </w:del>
      <w:ins w:id="186" w:author="Lizzie Timmins (NESO)" w:date="2024-10-15T14:46:00Z">
        <w:r w:rsidR="006F6C35">
          <w:rPr>
            <w:rFonts w:ascii="Arial" w:hAnsi="Arial" w:cs="Arial"/>
          </w:rPr>
          <w:t xml:space="preserve">Not </w:t>
        </w:r>
      </w:ins>
      <w:ins w:id="187" w:author="Lizzie Timmins (NESO)" w:date="2024-10-15T14:47:00Z">
        <w:r w:rsidR="006F6C35">
          <w:rPr>
            <w:rFonts w:ascii="Arial" w:hAnsi="Arial" w:cs="Arial"/>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188" w:name="_DV_M82"/>
      <w:bookmarkEnd w:id="188"/>
      <w:r w:rsidRPr="59769FBD">
        <w:rPr>
          <w:rFonts w:ascii="Arial" w:hAnsi="Arial" w:cs="Arial"/>
        </w:rPr>
        <w:t xml:space="preserve">6.5.5.4 </w:t>
      </w:r>
      <w:del w:id="189" w:author="Lizzie Timmins (NESO)" w:date="2024-10-15T14:47:00Z">
        <w:r w:rsidRPr="59769FBD" w:rsidDel="006F6C35">
          <w:rPr>
            <w:rFonts w:ascii="Arial" w:hAnsi="Arial" w:cs="Arial"/>
          </w:rPr>
          <w:delText xml:space="preserve">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have 90 </w:delText>
        </w:r>
        <w:r w:rsidRPr="59769FBD" w:rsidDel="006F6C35">
          <w:rPr>
            <w:rFonts w:ascii="Arial" w:hAnsi="Arial" w:cs="Arial"/>
            <w:b/>
            <w:bCs/>
          </w:rPr>
          <w:delText xml:space="preserve">Business Days </w:delText>
        </w:r>
        <w:r w:rsidRPr="59769FBD" w:rsidDel="006F6C35">
          <w:rPr>
            <w:rFonts w:ascii="Arial" w:hAnsi="Arial" w:cs="Arial"/>
          </w:rPr>
          <w:delText xml:space="preserve">from such notification under Paragraph 6.5.5.3 to return to </w:delText>
        </w:r>
        <w:r w:rsidRPr="59769FBD" w:rsidDel="006F6C35">
          <w:rPr>
            <w:rFonts w:ascii="Arial" w:hAnsi="Arial" w:cs="Arial"/>
            <w:b/>
            <w:bCs/>
          </w:rPr>
          <w:delText xml:space="preserve">The Company </w:delText>
        </w:r>
        <w:r w:rsidRPr="59769FBD" w:rsidDel="006F6C35">
          <w:rPr>
            <w:rFonts w:ascii="Arial" w:hAnsi="Arial" w:cs="Arial"/>
          </w:rPr>
          <w:delText xml:space="preserve">a completed and signed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in the form attached to the </w:delText>
        </w:r>
        <w:r w:rsidRPr="59769FBD" w:rsidDel="006F6C35">
          <w:rPr>
            <w:rFonts w:ascii="Arial" w:hAnsi="Arial" w:cs="Arial"/>
            <w:b/>
            <w:bCs/>
          </w:rPr>
          <w:delText>Statement of Works</w:delText>
        </w:r>
        <w:r w:rsidRPr="59769FBD" w:rsidDel="006F6C35">
          <w:rPr>
            <w:rFonts w:ascii="Arial" w:hAnsi="Arial" w:cs="Arial"/>
          </w:rPr>
          <w:delText xml:space="preserve"> together with the appropriate fee.  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forward a copy of such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to the </w:delText>
        </w:r>
        <w:r w:rsidRPr="59769FBD" w:rsidDel="006F6C35">
          <w:rPr>
            <w:rFonts w:ascii="Arial" w:hAnsi="Arial" w:cs="Arial"/>
            <w:b/>
            <w:bCs/>
          </w:rPr>
          <w:delText>Power Station</w:delText>
        </w:r>
        <w:r w:rsidR="3EB08777" w:rsidRPr="59769FBD" w:rsidDel="006F6C35">
          <w:rPr>
            <w:rFonts w:ascii="Arial" w:hAnsi="Arial" w:cs="Arial"/>
            <w:b/>
            <w:bCs/>
          </w:rPr>
          <w:delText>(</w:delText>
        </w:r>
        <w:r w:rsidR="00026487" w:rsidRPr="59769FBD" w:rsidDel="006F6C35">
          <w:rPr>
            <w:rFonts w:ascii="Arial" w:hAnsi="Arial" w:cs="Arial"/>
            <w:b/>
            <w:bCs/>
          </w:rPr>
          <w:delText>s</w:delText>
        </w:r>
        <w:r w:rsidR="1805E8AA" w:rsidRPr="59769FBD" w:rsidDel="006F6C35">
          <w:rPr>
            <w:rFonts w:ascii="Arial" w:hAnsi="Arial" w:cs="Arial"/>
            <w:b/>
            <w:bCs/>
          </w:rPr>
          <w:delText>)</w:delText>
        </w:r>
        <w:r w:rsidRPr="59769FBD" w:rsidDel="006F6C35">
          <w:rPr>
            <w:rFonts w:ascii="Arial" w:hAnsi="Arial" w:cs="Arial"/>
          </w:rPr>
          <w:delText xml:space="preserve"> as soon as reasonably practicable.   </w:delText>
        </w:r>
      </w:del>
      <w:ins w:id="190" w:author="Lizzie Timmins (NESO)" w:date="2024-10-15T14:47:00Z">
        <w:r w:rsidR="006F6C35">
          <w:rPr>
            <w:rFonts w:ascii="Arial" w:hAnsi="Arial" w:cs="Arial"/>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191" w:name="_DV_M83"/>
      <w:bookmarkEnd w:id="191"/>
      <w:r w:rsidRPr="7CFA61A9">
        <w:rPr>
          <w:rFonts w:ascii="Arial" w:hAnsi="Arial" w:cs="Arial"/>
        </w:rPr>
        <w:t xml:space="preserve">The </w:t>
      </w:r>
      <w:del w:id="192" w:author="Angela Quinn (NESO)" w:date="2024-10-18T07:30:00Z">
        <w:r w:rsidR="00CA2ECB" w:rsidRPr="7CFA61A9" w:rsidDel="579E7D02">
          <w:rPr>
            <w:rFonts w:ascii="Arial" w:hAnsi="Arial" w:cs="Arial"/>
            <w:b/>
            <w:bCs/>
          </w:rPr>
          <w:delText>Confirmation of</w:delText>
        </w:r>
      </w:del>
      <w:del w:id="193" w:author="Angela Quinn (NESO)" w:date="2024-10-27T13:41:00Z">
        <w:r w:rsidR="00CA2ECB" w:rsidRPr="7CFA61A9" w:rsidDel="579E7D02">
          <w:rPr>
            <w:rFonts w:ascii="Arial" w:hAnsi="Arial" w:cs="Arial"/>
            <w:b/>
            <w:bCs/>
          </w:rPr>
          <w:delText xml:space="preserve"> Project Progression</w:delText>
        </w:r>
      </w:del>
      <w:ins w:id="194" w:author="Angela Quinn (NESO)" w:date="2024-10-27T13:41:00Z">
        <w:r w:rsidR="32A649B1" w:rsidRPr="7CFA61A9">
          <w:rPr>
            <w:rFonts w:ascii="Arial" w:hAnsi="Arial" w:cs="Arial"/>
            <w:b/>
            <w:bCs/>
          </w:rPr>
          <w:t>Transmission Evaluation Application</w:t>
        </w:r>
      </w:ins>
      <w:del w:id="195" w:author="Lizzie Timmins (NESO)" w:date="2024-10-15T14:47:00Z">
        <w:r w:rsidR="00CA2ECB" w:rsidRPr="7CFA61A9" w:rsidDel="579E7D02">
          <w:rPr>
            <w:rFonts w:ascii="Arial" w:hAnsi="Arial" w:cs="Arial"/>
          </w:rPr>
          <w:delText xml:space="preserve">together with the information included in the </w:delText>
        </w:r>
        <w:r w:rsidR="00CA2ECB" w:rsidRPr="7CFA61A9" w:rsidDel="579E7D02">
          <w:rPr>
            <w:rFonts w:ascii="Arial" w:hAnsi="Arial" w:cs="Arial"/>
            <w:b/>
            <w:bCs/>
          </w:rPr>
          <w:delText>Request for a Statement of Works</w:delText>
        </w:r>
        <w:r w:rsidR="00CA2ECB" w:rsidRPr="7CFA61A9" w:rsidDel="579E7D02">
          <w:rPr>
            <w:rFonts w:ascii="Arial" w:hAnsi="Arial" w:cs="Arial"/>
          </w:rPr>
          <w:delText xml:space="preserve">, and any further details as may be required by </w:delText>
        </w:r>
        <w:r w:rsidR="00CA2ECB" w:rsidRPr="7CFA61A9" w:rsidDel="579E7D02">
          <w:rPr>
            <w:rFonts w:ascii="Arial" w:hAnsi="Arial" w:cs="Arial"/>
            <w:b/>
            <w:bCs/>
          </w:rPr>
          <w:delText>The Company</w:delText>
        </w:r>
      </w:del>
      <w:r w:rsidR="00CA2ECB" w:rsidRPr="7CFA61A9">
        <w:rPr>
          <w:rFonts w:ascii="Arial" w:hAnsi="Arial" w:cs="Arial"/>
        </w:rPr>
        <w:t xml:space="preserve"> </w:t>
      </w:r>
      <w:r w:rsidRPr="7CFA61A9">
        <w:rPr>
          <w:rFonts w:ascii="Arial" w:hAnsi="Arial" w:cs="Arial"/>
        </w:rPr>
        <w:t xml:space="preserve">shall be deemed to be a </w:t>
      </w:r>
      <w:r w:rsidRPr="7CFA61A9">
        <w:rPr>
          <w:rFonts w:ascii="Arial" w:hAnsi="Arial" w:cs="Arial"/>
          <w:b/>
          <w:bCs/>
        </w:rPr>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196" w:name="_DV_M84"/>
      <w:bookmarkEnd w:id="196"/>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197" w:author="Angela Quinn (NESO)" w:date="2024-10-31T08:15:00Z">
        <w:r w:rsidRPr="398B6167" w:rsidDel="293ED381">
          <w:rPr>
            <w:rFonts w:ascii="Arial" w:hAnsi="Arial" w:cs="Arial"/>
          </w:rPr>
          <w:delText>(</w:delText>
        </w:r>
        <w:r w:rsidRPr="398B6167" w:rsidDel="5FD0E871">
          <w:rPr>
            <w:rFonts w:ascii="Arial" w:hAnsi="Arial" w:cs="Arial"/>
          </w:rPr>
          <w:delText>as described in paragraph 6.5.</w:delText>
        </w:r>
        <w:r w:rsidRPr="398B6167" w:rsidDel="293ED381">
          <w:rPr>
            <w:rFonts w:ascii="Arial" w:hAnsi="Arial" w:cs="Arial"/>
          </w:rPr>
          <w:delText>1</w:delText>
        </w:r>
        <w:r w:rsidRPr="398B6167" w:rsidDel="1E562F63">
          <w:rPr>
            <w:rFonts w:ascii="Arial" w:hAnsi="Arial" w:cs="Arial"/>
          </w:rPr>
          <w:delText>(b)</w:delText>
        </w:r>
        <w:r w:rsidRPr="398B6167" w:rsidDel="293ED381">
          <w:rPr>
            <w:rFonts w:ascii="Arial" w:hAnsi="Arial" w:cs="Arial"/>
          </w:rPr>
          <w:delText>)</w:delText>
        </w:r>
      </w:del>
      <w:del w:id="198" w:author="Lizzie Timmins (NESO)" w:date="2024-10-31T12:59:00Z">
        <w:r w:rsidRPr="398B6167" w:rsidDel="00201978">
          <w:rPr>
            <w:rFonts w:ascii="Arial" w:hAnsi="Arial" w:cs="Arial"/>
          </w:rPr>
          <w:delText xml:space="preserve"> </w:delText>
        </w:r>
      </w:del>
      <w:del w:id="199" w:author="Lizzie Timmins (NESO)" w:date="2024-10-15T14:47:00Z">
        <w:r w:rsidRPr="398B6167" w:rsidDel="00CA2ECB">
          <w:rPr>
            <w:rFonts w:ascii="Arial" w:hAnsi="Arial" w:cs="Arial"/>
          </w:rPr>
          <w:delText xml:space="preserve">or the </w:delText>
        </w:r>
        <w:r w:rsidRPr="398B6167" w:rsidDel="00CA2ECB">
          <w:rPr>
            <w:rFonts w:ascii="Arial" w:hAnsi="Arial" w:cs="Arial"/>
            <w:b/>
            <w:bCs/>
          </w:rPr>
          <w:delText>Statement of Works</w:delText>
        </w:r>
      </w:del>
      <w:ins w:id="200" w:author="Angela Quinn (NESO)" w:date="2024-10-18T07:56:00Z">
        <w:r w:rsidR="097F5288" w:rsidRPr="398B6167">
          <w:rPr>
            <w:rFonts w:ascii="Arial" w:hAnsi="Arial" w:cs="Arial"/>
          </w:rPr>
          <w:t>or</w:t>
        </w:r>
      </w:ins>
      <w:ins w:id="201" w:author="Angela Quinn (NESO)" w:date="2024-10-27T13:42:00Z">
        <w:r w:rsidR="0D69E9FF" w:rsidRPr="398B6167">
          <w:rPr>
            <w:rFonts w:ascii="Arial" w:hAnsi="Arial" w:cs="Arial"/>
          </w:rPr>
          <w:t xml:space="preserve"> </w:t>
        </w:r>
        <w:r w:rsidR="0D69E9FF" w:rsidRPr="398B6167">
          <w:rPr>
            <w:rFonts w:ascii="Arial" w:hAnsi="Arial" w:cs="Arial"/>
            <w:b/>
            <w:bCs/>
          </w:rPr>
          <w:t>The Company’s</w:t>
        </w:r>
        <w:r w:rsidR="0D69E9FF" w:rsidRPr="398B6167">
          <w:rPr>
            <w:rFonts w:ascii="Arial" w:hAnsi="Arial" w:cs="Arial"/>
          </w:rPr>
          <w:t xml:space="preserve"> </w:t>
        </w:r>
      </w:ins>
      <w:ins w:id="202" w:author="Angela Quinn (NESO)" w:date="2024-10-18T07:56:00Z">
        <w:r w:rsidR="226C13C7" w:rsidRPr="398B6167">
          <w:rPr>
            <w:rFonts w:ascii="Arial" w:hAnsi="Arial" w:cs="Arial"/>
          </w:rPr>
          <w:t>assessment of the</w:t>
        </w:r>
        <w:r w:rsidR="226C13C7" w:rsidRPr="398B6167">
          <w:rPr>
            <w:rFonts w:ascii="Arial" w:hAnsi="Arial" w:cs="Arial"/>
            <w:b/>
            <w:bCs/>
          </w:rPr>
          <w:t xml:space="preserve"> </w:t>
        </w:r>
      </w:ins>
      <w:ins w:id="203" w:author="Angela Quinn (NESO)" w:date="2024-10-27T13:42:00Z">
        <w:r w:rsidR="16448B6A" w:rsidRPr="398B6167">
          <w:rPr>
            <w:rFonts w:ascii="Arial" w:hAnsi="Arial" w:cs="Arial"/>
            <w:b/>
            <w:bCs/>
          </w:rPr>
          <w:t>Tran</w:t>
        </w:r>
      </w:ins>
      <w:ins w:id="204" w:author="Angela Quinn (NESO)" w:date="2024-10-27T13:43:00Z">
        <w:r w:rsidR="16448B6A" w:rsidRPr="398B6167">
          <w:rPr>
            <w:rFonts w:ascii="Arial" w:hAnsi="Arial" w:cs="Arial"/>
            <w:b/>
            <w:bCs/>
          </w:rPr>
          <w:t>sm</w:t>
        </w:r>
      </w:ins>
      <w:ins w:id="205" w:author="Angela Quinn (NESO)" w:date="2024-10-27T13:44:00Z">
        <w:r w:rsidR="31A383C2" w:rsidRPr="398B6167">
          <w:rPr>
            <w:rFonts w:ascii="Arial" w:hAnsi="Arial" w:cs="Arial"/>
            <w:b/>
            <w:bCs/>
          </w:rPr>
          <w:t>iss</w:t>
        </w:r>
      </w:ins>
      <w:ins w:id="206" w:author="Angela Quinn (NESO)" w:date="2024-10-27T13:43:00Z">
        <w:r w:rsidR="16448B6A" w:rsidRPr="398B6167">
          <w:rPr>
            <w:rFonts w:ascii="Arial" w:hAnsi="Arial" w:cs="Arial"/>
            <w:b/>
            <w:bCs/>
          </w:rPr>
          <w:t>ion Evaluation Applicatio</w:t>
        </w:r>
      </w:ins>
      <w:ins w:id="207" w:author="Angela Quinn (NESO)" w:date="2024-10-18T07:56:00Z">
        <w:r w:rsidR="226C13C7" w:rsidRPr="398B6167">
          <w:rPr>
            <w:rFonts w:ascii="Arial" w:hAnsi="Arial" w:cs="Arial"/>
            <w:b/>
            <w:bCs/>
          </w:rPr>
          <w:t>n</w:t>
        </w:r>
      </w:ins>
      <w:r w:rsidR="00201978">
        <w:rPr>
          <w:rFonts w:ascii="Arial" w:hAnsi="Arial" w:cs="Arial"/>
          <w:b/>
          <w:bCs/>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ins w:id="208" w:author="Lizzie Timmins (NESO)" w:date="2024-10-15T14:47:00Z">
        <w:r w:rsidR="0FB76756" w:rsidRPr="398B6167">
          <w:rPr>
            <w:rFonts w:ascii="Arial" w:hAnsi="Arial" w:cs="Arial"/>
          </w:rPr>
          <w:t xml:space="preserve"> </w:t>
        </w:r>
        <w:r w:rsidR="0FB76756" w:rsidRPr="398B6167">
          <w:rPr>
            <w:rFonts w:ascii="Arial" w:hAnsi="Arial" w:cs="Arial"/>
            <w:b/>
            <w:bCs/>
          </w:rPr>
          <w:t>The Company</w:t>
        </w:r>
        <w:r w:rsidR="0FB76756" w:rsidRPr="398B6167">
          <w:rPr>
            <w:rFonts w:ascii="Arial" w:hAnsi="Arial" w:cs="Arial"/>
          </w:rPr>
          <w:t xml:space="preserve"> shall notify the </w:t>
        </w:r>
        <w:r w:rsidR="0FB76756" w:rsidRPr="398B6167">
          <w:rPr>
            <w:rFonts w:ascii="Arial" w:hAnsi="Arial" w:cs="Arial"/>
            <w:b/>
            <w:bCs/>
          </w:rPr>
          <w:t>User</w:t>
        </w:r>
        <w:r w:rsidR="0FB76756" w:rsidRPr="398B6167">
          <w:rPr>
            <w:rFonts w:ascii="Arial" w:hAnsi="Arial" w:cs="Arial"/>
          </w:rPr>
          <w:t xml:space="preserve"> in the form at Exhibit </w:t>
        </w:r>
      </w:ins>
      <w:ins w:id="209" w:author="Angela Quinn (NESO)" w:date="2024-10-18T07:50:00Z">
        <w:r w:rsidR="0740B19F" w:rsidRPr="398B6167">
          <w:rPr>
            <w:rFonts w:ascii="Arial" w:hAnsi="Arial" w:cs="Arial"/>
          </w:rPr>
          <w:t>V</w:t>
        </w:r>
      </w:ins>
      <w:ins w:id="210" w:author="Lizzie Timmins (NESO)" w:date="2024-10-31T13:00:00Z">
        <w:r w:rsidR="00113F90">
          <w:rPr>
            <w:rFonts w:ascii="Arial" w:hAnsi="Arial" w:cs="Arial"/>
          </w:rPr>
          <w:t xml:space="preserve"> </w:t>
        </w:r>
      </w:ins>
      <w:ins w:id="211" w:author="Claire Goult (NESO)" w:date="2024-10-31T12:52:00Z">
        <w:r w:rsidR="00FD0D25">
          <w:rPr>
            <w:rFonts w:ascii="Arial" w:hAnsi="Arial" w:cs="Arial"/>
          </w:rPr>
          <w:t xml:space="preserve">as soon as reasonably practical </w:t>
        </w:r>
        <w:r w:rsidR="001034DE">
          <w:rPr>
            <w:rFonts w:ascii="Arial" w:hAnsi="Arial" w:cs="Arial"/>
          </w:rPr>
          <w:t xml:space="preserve">and in any event prior to the end of the </w:t>
        </w:r>
        <w:r w:rsidR="001034DE" w:rsidRPr="00486F13">
          <w:rPr>
            <w:rFonts w:ascii="Arial" w:hAnsi="Arial" w:cs="Arial"/>
            <w:b/>
            <w:bCs/>
          </w:rPr>
          <w:t>Gated Des</w:t>
        </w:r>
      </w:ins>
      <w:ins w:id="212" w:author="Claire Goult (NESO)" w:date="2024-10-31T12:53:00Z">
        <w:r w:rsidR="001034DE" w:rsidRPr="00486F13">
          <w:rPr>
            <w:rFonts w:ascii="Arial" w:hAnsi="Arial" w:cs="Arial"/>
            <w:b/>
            <w:bCs/>
          </w:rPr>
          <w:t xml:space="preserve">ign </w:t>
        </w:r>
      </w:ins>
      <w:ins w:id="213" w:author="Claire Goult (NESO)" w:date="2024-10-31T12:52:00Z">
        <w:r w:rsidR="001034DE" w:rsidRPr="00486F13">
          <w:rPr>
            <w:rFonts w:ascii="Arial" w:hAnsi="Arial" w:cs="Arial"/>
            <w:b/>
            <w:bCs/>
          </w:rPr>
          <w:t>Process</w:t>
        </w:r>
        <w:r w:rsidR="001034DE">
          <w:rPr>
            <w:rFonts w:ascii="Arial" w:hAnsi="Arial" w:cs="Arial"/>
          </w:rPr>
          <w:t xml:space="preserve"> </w:t>
        </w:r>
      </w:ins>
      <w:ins w:id="214" w:author="Angela Quinn (NESO)" w:date="2024-10-18T07:51:00Z">
        <w:r w:rsidR="44A0DA66" w:rsidRPr="398B6167">
          <w:rPr>
            <w:rFonts w:ascii="Arial" w:hAnsi="Arial" w:cs="Arial"/>
          </w:rPr>
          <w:t xml:space="preserve">and </w:t>
        </w:r>
      </w:ins>
      <w:ins w:id="215" w:author="Claire Goult (NESO)" w:date="2024-10-31T12:55:00Z">
        <w:r w:rsidR="009835F0">
          <w:rPr>
            <w:rFonts w:ascii="Arial" w:hAnsi="Arial" w:cs="Arial"/>
          </w:rPr>
          <w:t xml:space="preserve">in </w:t>
        </w:r>
      </w:ins>
      <w:ins w:id="216" w:author="Claire Goult (NESO)" w:date="2024-10-31T12:56:00Z">
        <w:r w:rsidR="001E6F31">
          <w:rPr>
            <w:rFonts w:ascii="Arial" w:hAnsi="Arial" w:cs="Arial"/>
          </w:rPr>
          <w:t>such</w:t>
        </w:r>
      </w:ins>
      <w:ins w:id="217" w:author="Claire Goult (NESO)" w:date="2024-10-31T12:55:00Z">
        <w:r w:rsidR="009835F0">
          <w:rPr>
            <w:rFonts w:ascii="Arial" w:hAnsi="Arial" w:cs="Arial"/>
          </w:rPr>
          <w:t xml:space="preserve"> circumstance</w:t>
        </w:r>
      </w:ins>
      <w:ins w:id="218" w:author="Claire Goult (NESO)" w:date="2024-10-31T12:56:00Z">
        <w:r w:rsidR="001E6F31">
          <w:rPr>
            <w:rFonts w:ascii="Arial" w:hAnsi="Arial" w:cs="Arial"/>
          </w:rPr>
          <w:t>s</w:t>
        </w:r>
      </w:ins>
      <w:ins w:id="219" w:author="Claire Goult (NESO)" w:date="2024-10-31T12:55:00Z">
        <w:r w:rsidR="009835F0">
          <w:rPr>
            <w:rFonts w:ascii="Arial" w:hAnsi="Arial" w:cs="Arial"/>
          </w:rPr>
          <w:t xml:space="preserve"> </w:t>
        </w:r>
      </w:ins>
      <w:ins w:id="220" w:author="Angela Quinn (NESO)" w:date="2024-10-18T07:51:00Z">
        <w:r w:rsidR="44A0DA66" w:rsidRPr="398B6167">
          <w:rPr>
            <w:rFonts w:ascii="Arial" w:hAnsi="Arial" w:cs="Arial"/>
          </w:rPr>
          <w:t>the</w:t>
        </w:r>
        <w:r w:rsidR="44A0DA66" w:rsidRPr="398B6167">
          <w:rPr>
            <w:rFonts w:ascii="Arial" w:hAnsi="Arial" w:cs="Arial"/>
            <w:b/>
            <w:bCs/>
          </w:rPr>
          <w:t xml:space="preserve"> </w:t>
        </w:r>
      </w:ins>
      <w:ins w:id="221" w:author="Angela Quinn (NESO)" w:date="2024-10-27T13:46:00Z">
        <w:r w:rsidR="1356B5BA" w:rsidRPr="398B6167">
          <w:rPr>
            <w:rFonts w:ascii="Arial" w:hAnsi="Arial" w:cs="Arial"/>
            <w:b/>
            <w:bCs/>
          </w:rPr>
          <w:t>Transmission Evaluation Application</w:t>
        </w:r>
      </w:ins>
      <w:ins w:id="222" w:author="Angela Quinn (NESO)" w:date="2024-10-18T07:51:00Z">
        <w:r w:rsidR="44A0DA66" w:rsidRPr="398B6167">
          <w:rPr>
            <w:rFonts w:ascii="Arial" w:hAnsi="Arial" w:cs="Arial"/>
            <w:b/>
            <w:bCs/>
          </w:rPr>
          <w:t xml:space="preserve"> </w:t>
        </w:r>
        <w:r w:rsidR="44A0DA66" w:rsidRPr="398B6167">
          <w:rPr>
            <w:rFonts w:ascii="Arial" w:hAnsi="Arial" w:cs="Arial"/>
          </w:rPr>
          <w:t xml:space="preserve">shall </w:t>
        </w:r>
      </w:ins>
      <w:ins w:id="223" w:author="Angela Quinn (NESO)" w:date="2024-10-27T13:45:00Z">
        <w:r w:rsidR="7A04C766" w:rsidRPr="398B6167">
          <w:rPr>
            <w:rFonts w:ascii="Arial" w:hAnsi="Arial" w:cs="Arial"/>
          </w:rPr>
          <w:t xml:space="preserve">be </w:t>
        </w:r>
      </w:ins>
      <w:ins w:id="224" w:author="Claire Goult (NESO)" w:date="2024-10-31T12:56:00Z">
        <w:r w:rsidR="001E6F31">
          <w:rPr>
            <w:rFonts w:ascii="Arial" w:hAnsi="Arial" w:cs="Arial"/>
          </w:rPr>
          <w:t>concluded</w:t>
        </w:r>
        <w:r w:rsidR="00256C40">
          <w:rPr>
            <w:rFonts w:ascii="Arial" w:hAnsi="Arial" w:cs="Arial"/>
          </w:rPr>
          <w:t>.</w:t>
        </w:r>
      </w:ins>
      <w:del w:id="225" w:author="Lizzie Timmins (NESO)" w:date="2024-10-15T14:48:00Z">
        <w:r w:rsidRPr="398B6167" w:rsidDel="00CA2ECB">
          <w:rPr>
            <w:rFonts w:ascii="Arial" w:hAnsi="Arial" w:cs="Arial"/>
          </w:rPr>
          <w:delText xml:space="preserve"> the </w:delText>
        </w:r>
        <w:r w:rsidRPr="398B6167" w:rsidDel="00CA2ECB">
          <w:rPr>
            <w:rFonts w:ascii="Arial" w:hAnsi="Arial" w:cs="Arial"/>
            <w:b/>
            <w:bCs/>
          </w:rPr>
          <w:delText>Statement of Works</w:delText>
        </w:r>
        <w:r w:rsidRPr="398B6167" w:rsidDel="00CA2ECB">
          <w:rPr>
            <w:rFonts w:ascii="Arial" w:hAnsi="Arial" w:cs="Arial"/>
          </w:rPr>
          <w:delText xml:space="preserve"> shall complete both the </w:delText>
        </w:r>
        <w:r w:rsidRPr="398B6167" w:rsidDel="00CA2ECB">
          <w:rPr>
            <w:rFonts w:ascii="Arial" w:hAnsi="Arial" w:cs="Arial"/>
            <w:b/>
            <w:bCs/>
          </w:rPr>
          <w:delText xml:space="preserve">Request for a Statement of Works </w:delText>
        </w:r>
        <w:r w:rsidRPr="398B6167" w:rsidDel="00CA2ECB">
          <w:rPr>
            <w:rFonts w:ascii="Arial" w:hAnsi="Arial" w:cs="Arial"/>
          </w:rPr>
          <w:delText xml:space="preserve">and </w:delText>
        </w:r>
        <w:r w:rsidRPr="398B6167" w:rsidDel="00CA2ECB">
          <w:rPr>
            <w:rFonts w:ascii="Arial" w:hAnsi="Arial" w:cs="Arial"/>
            <w:b/>
            <w:bCs/>
          </w:rPr>
          <w:delText>Evaluation of Transmission Impact.</w:delText>
        </w:r>
      </w:del>
      <w:r w:rsidR="33BBDCFA" w:rsidRPr="398B6167">
        <w:rPr>
          <w:rFonts w:ascii="Arial" w:hAnsi="Arial" w:cs="Arial"/>
          <w:b/>
          <w:bCs/>
        </w:rPr>
        <w:t xml:space="preserve"> </w:t>
      </w:r>
      <w:r w:rsidR="33BBDCFA" w:rsidRPr="398B6167">
        <w:rPr>
          <w:rFonts w:ascii="Arial" w:hAnsi="Arial" w:cs="Arial"/>
        </w:rPr>
        <w:t>F</w:t>
      </w:r>
      <w:r w:rsidRPr="398B6167">
        <w:rPr>
          <w:rFonts w:ascii="Arial" w:hAnsi="Arial" w:cs="Arial"/>
        </w:rPr>
        <w:t>or 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226" w:name="_DV_M85"/>
      <w:bookmarkEnd w:id="226"/>
      <w:ins w:id="227" w:author="Lizzie Timmins (NESO)" w:date="2024-10-15T14:48:00Z">
        <w:r w:rsidRPr="398B6167">
          <w:rPr>
            <w:rFonts w:ascii="Arial" w:hAnsi="Arial" w:cs="Arial"/>
          </w:rPr>
          <w:t xml:space="preserve">Except where </w:t>
        </w:r>
        <w:r w:rsidRPr="398B6167">
          <w:rPr>
            <w:rFonts w:ascii="Arial" w:hAnsi="Arial" w:cs="Arial"/>
            <w:b/>
            <w:bCs/>
          </w:rPr>
          <w:t>The Company</w:t>
        </w:r>
        <w:r w:rsidRPr="398B6167">
          <w:rPr>
            <w:rFonts w:ascii="Arial" w:hAnsi="Arial" w:cs="Arial"/>
          </w:rPr>
          <w:t xml:space="preserve"> confirms otherwise under Paragraph 6.5.5.6, </w:t>
        </w:r>
      </w:ins>
      <w:ins w:id="228" w:author="Angela Quinn (NESO)" w:date="2024-10-31T08:33:00Z">
        <w:r w:rsidR="7BA6D0BF" w:rsidRPr="398B6167">
          <w:rPr>
            <w:rFonts w:ascii="Arial" w:hAnsi="Arial" w:cs="Arial"/>
          </w:rPr>
          <w:t>(</w:t>
        </w:r>
      </w:ins>
      <w:ins w:id="229" w:author="Angela Quinn (NESO)" w:date="2024-10-31T08:32:00Z">
        <w:r w:rsidR="2D936A6B" w:rsidRPr="398B6167">
          <w:rPr>
            <w:rFonts w:ascii="Arial" w:hAnsi="Arial" w:cs="Arial"/>
          </w:rPr>
          <w:t xml:space="preserve">or it is </w:t>
        </w:r>
      </w:ins>
      <w:ins w:id="230" w:author="Angela Quinn (NESO)" w:date="2024-10-31T08:33:00Z">
        <w:r w:rsidR="3F62CD4B" w:rsidRPr="398B6167">
          <w:rPr>
            <w:rFonts w:ascii="Arial" w:hAnsi="Arial" w:cs="Arial"/>
          </w:rPr>
          <w:t xml:space="preserve">otherwise </w:t>
        </w:r>
      </w:ins>
      <w:ins w:id="231" w:author="Angela Quinn (NESO)" w:date="2024-10-31T08:32:00Z">
        <w:r w:rsidR="2D936A6B" w:rsidRPr="398B6167">
          <w:rPr>
            <w:rFonts w:ascii="Arial" w:hAnsi="Arial" w:cs="Arial"/>
          </w:rPr>
          <w:t xml:space="preserve">provided for under the </w:t>
        </w:r>
        <w:r w:rsidR="2D936A6B" w:rsidRPr="00486F13">
          <w:rPr>
            <w:rFonts w:ascii="Arial" w:hAnsi="Arial" w:cs="Arial"/>
            <w:b/>
            <w:bCs/>
          </w:rPr>
          <w:t>Transmission Impact Assessment</w:t>
        </w:r>
        <w:r w:rsidR="2D936A6B" w:rsidRPr="398B6167">
          <w:rPr>
            <w:rFonts w:ascii="Arial" w:hAnsi="Arial" w:cs="Arial"/>
          </w:rPr>
          <w:t xml:space="preserve"> process in the </w:t>
        </w:r>
        <w:r w:rsidR="2D936A6B" w:rsidRPr="00486F13">
          <w:rPr>
            <w:rFonts w:ascii="Arial" w:hAnsi="Arial" w:cs="Arial"/>
            <w:b/>
            <w:bCs/>
          </w:rPr>
          <w:t>Bilateral Connection Agreement</w:t>
        </w:r>
      </w:ins>
      <w:ins w:id="232" w:author="Angela Quinn (NESO)" w:date="2024-10-31T08:33:00Z">
        <w:r w:rsidR="11ADF3C5" w:rsidRPr="398B6167">
          <w:rPr>
            <w:rFonts w:ascii="Arial" w:hAnsi="Arial" w:cs="Arial"/>
          </w:rPr>
          <w:t>)</w:t>
        </w:r>
      </w:ins>
      <w:ins w:id="233" w:author="Angela Quinn (NESO)" w:date="2024-10-31T08:32:00Z">
        <w:r w:rsidR="2D936A6B" w:rsidRPr="398B6167">
          <w:rPr>
            <w:rFonts w:ascii="Arial" w:hAnsi="Arial" w:cs="Arial"/>
          </w:rPr>
          <w:t xml:space="preserve"> </w:t>
        </w:r>
      </w:ins>
      <w:del w:id="234" w:author="Lizzie Timmins (NESO)" w:date="2024-10-15T14:48:00Z">
        <w:r w:rsidRPr="398B6167" w:rsidDel="00243637">
          <w:rPr>
            <w:rFonts w:ascii="Arial" w:hAnsi="Arial" w:cs="Arial"/>
          </w:rPr>
          <w:delText xml:space="preserve">Where </w:delText>
        </w:r>
        <w:r w:rsidRPr="398B6167" w:rsidDel="00243637">
          <w:rPr>
            <w:rFonts w:ascii="Arial" w:hAnsi="Arial" w:cs="Arial"/>
            <w:b/>
            <w:bCs/>
          </w:rPr>
          <w:delText xml:space="preserve">The Company </w:delText>
        </w:r>
        <w:r w:rsidRPr="398B6167" w:rsidDel="00243637">
          <w:rPr>
            <w:rFonts w:ascii="Arial" w:hAnsi="Arial" w:cs="Arial"/>
          </w:rPr>
          <w:delText xml:space="preserve">believes the </w:delText>
        </w:r>
        <w:r w:rsidRPr="398B6167" w:rsidDel="00243637">
          <w:rPr>
            <w:rFonts w:ascii="Arial" w:hAnsi="Arial" w:cs="Arial"/>
            <w:b/>
            <w:bCs/>
          </w:rPr>
          <w:delText xml:space="preserve">Power Station(s) </w:delText>
        </w:r>
        <w:r w:rsidRPr="398B6167" w:rsidDel="00243637">
          <w:rPr>
            <w:rFonts w:ascii="Arial" w:hAnsi="Arial" w:cs="Arial"/>
          </w:rPr>
          <w:delText xml:space="preserve">has a significant impact on the </w:delText>
        </w:r>
        <w:r w:rsidRPr="398B6167" w:rsidDel="00243637">
          <w:rPr>
            <w:rFonts w:ascii="Arial" w:hAnsi="Arial" w:cs="Arial"/>
            <w:b/>
            <w:bCs/>
          </w:rPr>
          <w:delText>National Electricity Transmission System</w:delText>
        </w:r>
        <w:r w:rsidRPr="398B6167" w:rsidDel="00243637">
          <w:rPr>
            <w:rFonts w:ascii="Arial" w:hAnsi="Arial" w:cs="Arial"/>
          </w:rPr>
          <w:delText xml:space="preserve"> (as described in paragraph 6.5.1(b)) and the </w:delText>
        </w:r>
        <w:r w:rsidRPr="398B6167" w:rsidDel="00243637">
          <w:rPr>
            <w:rFonts w:ascii="Arial" w:hAnsi="Arial" w:cs="Arial"/>
            <w:b/>
            <w:bCs/>
          </w:rPr>
          <w:delText xml:space="preserve">Statement of Works </w:delText>
        </w:r>
        <w:r w:rsidRPr="398B6167" w:rsidDel="00243637">
          <w:rPr>
            <w:rFonts w:ascii="Arial" w:hAnsi="Arial" w:cs="Arial"/>
          </w:rPr>
          <w:delText xml:space="preserve">indicates that works are required and/or </w:delText>
        </w:r>
        <w:r w:rsidRPr="398B6167" w:rsidDel="00243637">
          <w:rPr>
            <w:rFonts w:ascii="Arial" w:hAnsi="Arial" w:cs="Arial"/>
            <w:b/>
            <w:bCs/>
          </w:rPr>
          <w:delText xml:space="preserve">Site Specific Requirements </w:delText>
        </w:r>
        <w:r w:rsidRPr="398B6167" w:rsidDel="00243637">
          <w:rPr>
            <w:rFonts w:ascii="Arial" w:hAnsi="Arial" w:cs="Arial"/>
          </w:rPr>
          <w:delText xml:space="preserve">are necessary, 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235" w:author="Lizzie Timmins (NESO)" w:date="2024-10-15T14:48:00Z">
        <w:r w:rsidRPr="398B6167" w:rsidDel="00243637">
          <w:rPr>
            <w:rFonts w:ascii="Arial" w:hAnsi="Arial" w:cs="Arial"/>
          </w:rPr>
          <w:delText xml:space="preserve">fail to return to </w:delText>
        </w:r>
        <w:r w:rsidRPr="398B6167" w:rsidDel="00243637">
          <w:rPr>
            <w:rFonts w:ascii="Arial" w:hAnsi="Arial" w:cs="Arial"/>
            <w:b/>
            <w:bCs/>
          </w:rPr>
          <w:delText xml:space="preserve">The Company </w:delText>
        </w:r>
        <w:r w:rsidRPr="398B6167" w:rsidDel="00243637">
          <w:rPr>
            <w:rFonts w:ascii="Arial" w:hAnsi="Arial" w:cs="Arial"/>
          </w:rPr>
          <w:delText xml:space="preserve">a signed and completed </w:delText>
        </w:r>
        <w:r w:rsidRPr="398B6167" w:rsidDel="00243637">
          <w:rPr>
            <w:rFonts w:ascii="Arial" w:hAnsi="Arial" w:cs="Arial"/>
            <w:b/>
            <w:bCs/>
          </w:rPr>
          <w:delText xml:space="preserve">Confirmation of Project Progression </w:delText>
        </w:r>
        <w:r w:rsidRPr="398B6167" w:rsidDel="00243637">
          <w:rPr>
            <w:rFonts w:ascii="Arial" w:hAnsi="Arial" w:cs="Arial"/>
          </w:rPr>
          <w:delText>(together with the appropriate fee)</w:delText>
        </w:r>
        <w:r w:rsidRPr="398B6167" w:rsidDel="00243637">
          <w:rPr>
            <w:rFonts w:ascii="Arial" w:hAnsi="Arial" w:cs="Arial"/>
            <w:b/>
            <w:bCs/>
          </w:rPr>
          <w:delText xml:space="preserve"> </w:delText>
        </w:r>
        <w:r w:rsidRPr="398B6167" w:rsidDel="00243637">
          <w:rPr>
            <w:rFonts w:ascii="Arial" w:hAnsi="Arial" w:cs="Arial"/>
          </w:rPr>
          <w:delText xml:space="preserve">within 90 </w:delText>
        </w:r>
        <w:r w:rsidRPr="398B6167" w:rsidDel="00243637">
          <w:rPr>
            <w:rFonts w:ascii="Arial" w:hAnsi="Arial" w:cs="Arial"/>
            <w:b/>
            <w:bCs/>
          </w:rPr>
          <w:delText xml:space="preserve">Business Days </w:delText>
        </w:r>
        <w:r w:rsidRPr="398B6167" w:rsidDel="00243637">
          <w:rPr>
            <w:rFonts w:ascii="Arial" w:hAnsi="Arial" w:cs="Arial"/>
          </w:rPr>
          <w:delText xml:space="preserve">from such notification under Paragraph 6.5.5.3,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shall be deemed withdrawn and the </w:delText>
        </w:r>
        <w:r w:rsidRPr="398B6167" w:rsidDel="00243637">
          <w:rPr>
            <w:rFonts w:ascii="Arial" w:hAnsi="Arial" w:cs="Arial"/>
            <w:b/>
            <w:bCs/>
          </w:rPr>
          <w:delText xml:space="preserve">User </w:delText>
        </w:r>
        <w:r w:rsidRPr="398B6167" w:rsidDel="00243637">
          <w:rPr>
            <w:rFonts w:ascii="Arial" w:hAnsi="Arial" w:cs="Arial"/>
          </w:rPr>
          <w:delText xml:space="preserve">who owns or operates a </w:delText>
        </w:r>
        <w:r w:rsidRPr="398B6167" w:rsidDel="00243637">
          <w:rPr>
            <w:rFonts w:ascii="Arial" w:hAnsi="Arial" w:cs="Arial"/>
            <w:b/>
            <w:bCs/>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236" w:author="Lizzie Timmins (NESO)" w:date="2024-10-15T14:49:00Z">
        <w:r w:rsidR="00065E06" w:rsidRPr="398B6167">
          <w:rPr>
            <w:rFonts w:ascii="Arial" w:hAnsi="Arial" w:cs="Arial"/>
          </w:rPr>
          <w:t xml:space="preserve">other than in accordance with the </w:t>
        </w:r>
        <w:r w:rsidR="00065E06" w:rsidRPr="398B6167">
          <w:rPr>
            <w:rFonts w:ascii="Arial" w:hAnsi="Arial" w:cs="Arial"/>
            <w:b/>
            <w:bCs/>
          </w:rPr>
          <w:t>Gate 2 Agreements</w:t>
        </w:r>
      </w:ins>
      <w:del w:id="237" w:author="Lizzie Timmins (NESO)" w:date="2024-10-15T14:49:00Z">
        <w:r w:rsidRPr="398B6167" w:rsidDel="00243637">
          <w:rPr>
            <w:rFonts w:ascii="Arial" w:hAnsi="Arial" w:cs="Arial"/>
          </w:rPr>
          <w:delText xml:space="preserve">that was the subject of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in the manner described in the </w:delText>
        </w:r>
        <w:r w:rsidRPr="398B6167" w:rsidDel="00243637">
          <w:rPr>
            <w:rFonts w:ascii="Arial" w:hAnsi="Arial" w:cs="Arial"/>
            <w:b/>
            <w:bCs/>
          </w:rPr>
          <w:delText>Request for a Statement of Works</w:delText>
        </w:r>
      </w:del>
      <w:r w:rsidR="00CA2ECB" w:rsidRPr="398B6167">
        <w:rPr>
          <w:rFonts w:ascii="Arial" w:hAnsi="Arial" w:cs="Arial"/>
          <w:b/>
          <w:bCs/>
        </w:rPr>
        <w:t xml:space="preserve">. </w:t>
      </w:r>
      <w:r w:rsidR="00CA2ECB" w:rsidRPr="398B6167">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238" w:name="_DV_M86"/>
      <w:bookmarkEnd w:id="238"/>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239" w:author="Lizzie Timmins (NESO)" w:date="2024-10-15T14:50:00Z">
        <w:r w:rsidRPr="0E1DE9A1" w:rsidDel="00CA2ECB">
          <w:rPr>
            <w:rFonts w:ascii="Arial" w:hAnsi="Arial" w:cs="Arial"/>
            <w:b/>
            <w:bCs/>
          </w:rPr>
          <w:delText>Request for a Statement of Works</w:delText>
        </w:r>
      </w:del>
      <w:del w:id="240" w:author="Lizzie Timmins (NESO)" w:date="2024-10-15T14:51:00Z">
        <w:r w:rsidRPr="0E1DE9A1" w:rsidDel="00CA2ECB">
          <w:rPr>
            <w:rFonts w:ascii="Arial" w:hAnsi="Arial" w:cs="Arial"/>
            <w:b/>
            <w:bCs/>
          </w:rPr>
          <w:delText xml:space="preserve"> </w:delText>
        </w:r>
      </w:del>
      <w:ins w:id="241" w:author="Angela Quinn (NESO)" w:date="2024-10-27T13:50:00Z">
        <w:r w:rsidR="5D521D2D" w:rsidRPr="0E1DE9A1">
          <w:rPr>
            <w:rFonts w:ascii="Arial" w:hAnsi="Arial" w:cs="Arial"/>
            <w:b/>
            <w:bCs/>
          </w:rPr>
          <w:t xml:space="preserve">Transmission Evaluation Application </w:t>
        </w:r>
      </w:ins>
      <w:r w:rsidRPr="0E1DE9A1">
        <w:rPr>
          <w:rFonts w:ascii="Arial" w:hAnsi="Arial" w:cs="Arial"/>
        </w:rPr>
        <w:t xml:space="preserve">for such </w:t>
      </w:r>
      <w:ins w:id="242" w:author="Angela Quinn (NESO)" w:date="2024-10-27T13:50:00Z">
        <w:r w:rsidR="66CE33F4" w:rsidRPr="0E1DE9A1">
          <w:rPr>
            <w:rFonts w:ascii="Arial" w:hAnsi="Arial" w:cs="Arial"/>
            <w:b/>
            <w:bCs/>
          </w:rPr>
          <w:t>Relevant Embedded</w:t>
        </w:r>
        <w:r w:rsidR="66CE33F4" w:rsidRPr="0E1DE9A1">
          <w:rPr>
            <w:rFonts w:ascii="Arial" w:hAnsi="Arial" w:cs="Arial"/>
          </w:rPr>
          <w:t xml:space="preserve"> </w:t>
        </w:r>
      </w:ins>
      <w:r w:rsidRPr="0E1DE9A1">
        <w:rPr>
          <w:rFonts w:ascii="Arial" w:hAnsi="Arial" w:cs="Arial"/>
          <w:b/>
          <w:bCs/>
        </w:rPr>
        <w:t>Power Station</w:t>
      </w:r>
      <w:r w:rsidR="2B765340" w:rsidRPr="0E1DE9A1">
        <w:rPr>
          <w:rFonts w:ascii="Arial" w:hAnsi="Arial" w:cs="Arial"/>
          <w:b/>
          <w:bCs/>
        </w:rPr>
        <w:t>(s)</w:t>
      </w:r>
      <w:del w:id="243"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for which a </w:delText>
        </w:r>
        <w:r w:rsidRPr="0E1DE9A1" w:rsidDel="00CA2ECB">
          <w:rPr>
            <w:rFonts w:ascii="Arial" w:hAnsi="Arial" w:cs="Arial"/>
            <w:b/>
            <w:bCs/>
          </w:rPr>
          <w:delText>Request for a Statement of Works</w:delText>
        </w:r>
        <w:r w:rsidRPr="0E1DE9A1" w:rsidDel="00CA2ECB">
          <w:rPr>
            <w:rFonts w:ascii="Arial" w:hAnsi="Arial" w:cs="Arial"/>
          </w:rPr>
          <w:delText xml:space="preserve"> has been submitted</w:delText>
        </w:r>
      </w:del>
      <w:r w:rsidRPr="0E1DE9A1">
        <w:rPr>
          <w:rFonts w:ascii="Arial" w:hAnsi="Arial" w:cs="Arial"/>
        </w:rPr>
        <w:t xml:space="preserve">, 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in writing that a revised </w:t>
      </w:r>
      <w:del w:id="244" w:author="Lizzie Timmins (NESO)" w:date="2024-10-15T14:51:00Z">
        <w:r w:rsidRPr="0E1DE9A1" w:rsidDel="00CA2ECB">
          <w:rPr>
            <w:rFonts w:ascii="Arial" w:hAnsi="Arial" w:cs="Arial"/>
            <w:b/>
            <w:bCs/>
          </w:rPr>
          <w:delText xml:space="preserve">Statement of </w:delText>
        </w:r>
      </w:del>
      <w:del w:id="245" w:author="Angela Quinn (NESO)" w:date="2024-10-18T07:58:00Z">
        <w:r w:rsidRPr="0E1DE9A1" w:rsidDel="00CA2ECB">
          <w:rPr>
            <w:rFonts w:ascii="Arial" w:hAnsi="Arial" w:cs="Arial"/>
            <w:b/>
            <w:bCs/>
          </w:rPr>
          <w:delText>Works</w:delText>
        </w:r>
      </w:del>
      <w:ins w:id="246" w:author="Angela Quinn (NESO)" w:date="2024-10-27T13:51:00Z">
        <w:r w:rsidR="071D9A12" w:rsidRPr="0E1DE9A1">
          <w:rPr>
            <w:rFonts w:ascii="Arial" w:hAnsi="Arial" w:cs="Arial"/>
            <w:b/>
            <w:bCs/>
          </w:rPr>
          <w:t>Transmission Evaluation Application</w:t>
        </w:r>
      </w:ins>
      <w:ins w:id="247" w:author="Angela Quinn (NESO)" w:date="2024-10-27T13:52:00Z">
        <w:r w:rsidR="071D9A12" w:rsidRPr="0E1DE9A1">
          <w:rPr>
            <w:rFonts w:ascii="Arial" w:hAnsi="Arial" w:cs="Arial"/>
            <w:b/>
            <w:bCs/>
          </w:rPr>
          <w:t xml:space="preserve"> </w:t>
        </w:r>
      </w:ins>
      <w:r w:rsidRPr="0E1DE9A1">
        <w:rPr>
          <w:rFonts w:ascii="Arial" w:hAnsi="Arial" w:cs="Arial"/>
        </w:rPr>
        <w:t xml:space="preserve">is not reasonably required) submit a revised </w:t>
      </w:r>
      <w:del w:id="248" w:author="Lizzie Timmins (NESO)" w:date="2024-10-15T14:51:00Z">
        <w:r w:rsidRPr="0E1DE9A1" w:rsidDel="00CA2ECB">
          <w:rPr>
            <w:rFonts w:ascii="Arial" w:hAnsi="Arial" w:cs="Arial"/>
            <w:b/>
            <w:bCs/>
          </w:rPr>
          <w:delText xml:space="preserve">Request for a Statement of </w:delText>
        </w:r>
      </w:del>
      <w:del w:id="249" w:author="Angela Quinn (NESO)" w:date="2024-10-18T07:58:00Z">
        <w:r w:rsidRPr="0E1DE9A1" w:rsidDel="00CA2ECB">
          <w:rPr>
            <w:rFonts w:ascii="Arial" w:hAnsi="Arial" w:cs="Arial"/>
            <w:b/>
            <w:bCs/>
          </w:rPr>
          <w:delText>Works</w:delText>
        </w:r>
      </w:del>
      <w:ins w:id="250" w:author="Angela Quinn (NESO)" w:date="2024-10-27T13:52:00Z">
        <w:r w:rsidR="4FBDBB47" w:rsidRPr="0E1DE9A1">
          <w:rPr>
            <w:rFonts w:ascii="Arial" w:hAnsi="Arial" w:cs="Arial"/>
            <w:b/>
            <w:bCs/>
          </w:rPr>
          <w:t>Transmission Evaluation Application</w:t>
        </w:r>
      </w:ins>
      <w:ins w:id="251" w:author="Lizzie Timmins (NESO)" w:date="2024-10-15T14:51:00Z">
        <w:r w:rsidR="355193EC" w:rsidRPr="0E1DE9A1">
          <w:rPr>
            <w:rFonts w:ascii="Arial" w:hAnsi="Arial" w:cs="Arial"/>
            <w:b/>
            <w:bCs/>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252" w:name="_DV_M87"/>
      <w:bookmarkEnd w:id="252"/>
      <w:del w:id="253" w:author="Angela Quinn (NESO)" w:date="2024-10-18T08:04:00Z">
        <w:r w:rsidRPr="007537F3" w:rsidDel="579E7D02">
          <w:rPr>
            <w:rFonts w:ascii="Arial" w:hAnsi="Arial" w:cs="Arial"/>
          </w:rPr>
          <w:delText xml:space="preserve">If </w:delText>
        </w:r>
        <w:r w:rsidRPr="007537F3" w:rsidDel="579E7D02">
          <w:rPr>
            <w:rFonts w:ascii="Arial" w:hAnsi="Arial" w:cs="Arial"/>
            <w:b/>
            <w:bCs/>
          </w:rPr>
          <w:delText xml:space="preserve">The Company </w:delText>
        </w:r>
        <w:r w:rsidRPr="007537F3" w:rsidDel="579E7D02">
          <w:rPr>
            <w:rFonts w:ascii="Arial" w:hAnsi="Arial" w:cs="Arial"/>
          </w:rPr>
          <w:delText xml:space="preserve">has notified the </w:delText>
        </w:r>
        <w:r w:rsidRPr="007537F3" w:rsidDel="579E7D02">
          <w:rPr>
            <w:rFonts w:ascii="Arial" w:hAnsi="Arial" w:cs="Arial"/>
            <w:b/>
            <w:bCs/>
          </w:rPr>
          <w:delText>User</w:delText>
        </w:r>
        <w:r w:rsidRPr="007537F3" w:rsidDel="579E7D02">
          <w:rPr>
            <w:rFonts w:ascii="Arial" w:hAnsi="Arial" w:cs="Arial"/>
          </w:rPr>
          <w:delText xml:space="preserve"> that no works are required on the </w:delText>
        </w:r>
        <w:r w:rsidRPr="007537F3" w:rsidDel="579E7D02">
          <w:rPr>
            <w:rFonts w:ascii="Arial" w:hAnsi="Arial" w:cs="Arial"/>
            <w:b/>
            <w:bCs/>
          </w:rPr>
          <w:delText>National Electricity Transmission System</w:delText>
        </w:r>
      </w:del>
      <w:ins w:id="254" w:author="Angela Quinn (NESO)" w:date="2024-10-18T08:04:00Z">
        <w:r w:rsidR="4B7897D4" w:rsidRPr="007537F3">
          <w:rPr>
            <w:rFonts w:ascii="Arial" w:hAnsi="Arial" w:cs="Arial"/>
          </w:rPr>
          <w:t>Where</w:t>
        </w:r>
      </w:ins>
      <w:r w:rsidR="579E7D02" w:rsidRPr="007537F3">
        <w:rPr>
          <w:rFonts w:ascii="Arial" w:hAnsi="Arial" w:cs="Arial"/>
        </w:rPr>
        <w:t xml:space="preserve"> pursuant to Paragraph 6.5.5.</w:t>
      </w:r>
      <w:del w:id="255" w:author="Angela Quinn (NESO)" w:date="2024-10-18T08:02:00Z">
        <w:r w:rsidRPr="007537F3" w:rsidDel="579E7D02">
          <w:rPr>
            <w:rFonts w:ascii="Arial" w:hAnsi="Arial" w:cs="Arial"/>
          </w:rPr>
          <w:delText>3</w:delText>
        </w:r>
      </w:del>
      <w:ins w:id="256" w:author="Angela Quinn (NESO)" w:date="2024-10-18T08:02:00Z">
        <w:r w:rsidR="47D68AF2" w:rsidRPr="007537F3">
          <w:rPr>
            <w:rFonts w:ascii="Arial" w:hAnsi="Arial" w:cs="Arial"/>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257" w:author="Angela Quinn (NESO)" w:date="2024-10-18T08:04:00Z">
        <w:r w:rsidRPr="007537F3" w:rsidDel="579E7D02">
          <w:rPr>
            <w:rFonts w:ascii="Arial" w:hAnsi="Arial" w:cs="Arial"/>
          </w:rPr>
          <w:delText>may notify</w:delText>
        </w:r>
      </w:del>
      <w:ins w:id="258" w:author="Angela Quinn (NESO)" w:date="2024-10-18T08:04:00Z">
        <w:r w:rsidR="4B7897D4" w:rsidRPr="007537F3">
          <w:rPr>
            <w:rFonts w:ascii="Arial" w:hAnsi="Arial" w:cs="Arial"/>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259" w:author="Angela Quinn (NESO)" w:date="2024-10-18T08:05:00Z">
        <w:r w:rsidRPr="007537F3" w:rsidDel="579E7D02">
          <w:rPr>
            <w:rFonts w:ascii="Arial" w:hAnsi="Arial" w:cs="Arial"/>
          </w:rPr>
          <w:delText xml:space="preserve">in writing within 28 calendar days of the submission of a </w:delText>
        </w:r>
        <w:r w:rsidRPr="007537F3" w:rsidDel="579E7D02">
          <w:rPr>
            <w:rFonts w:ascii="Arial" w:hAnsi="Arial" w:cs="Arial"/>
            <w:b/>
            <w:bCs/>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260"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261" w:author="Angela Quinn (NESO)" w:date="2024-10-27T13:53:00Z">
        <w:r w:rsidR="3C7A6C83" w:rsidRPr="7CFA61A9">
          <w:rPr>
            <w:rFonts w:ascii="Arial" w:hAnsi="Arial" w:cs="Arial"/>
          </w:rPr>
          <w:t>a</w:t>
        </w:r>
      </w:ins>
      <w:del w:id="262" w:author="Angela Quinn (NESO)" w:date="2024-10-27T13:53:00Z">
        <w:r w:rsidRPr="7CFA61A9" w:rsidDel="579E7D02">
          <w:rPr>
            <w:rFonts w:ascii="Arial" w:hAnsi="Arial" w:cs="Arial"/>
          </w:rPr>
          <w:delText>A</w:delText>
        </w:r>
      </w:del>
      <w:r w:rsidR="579E7D02" w:rsidRPr="7CFA61A9">
        <w:rPr>
          <w:rFonts w:ascii="Arial" w:hAnsi="Arial" w:cs="Arial"/>
        </w:rPr>
        <w:t xml:space="preserve">ny </w:t>
      </w:r>
      <w:ins w:id="263" w:author="Angela Quinn (NESO)" w:date="2024-10-27T13:53:00Z">
        <w:r w:rsidR="726DC65B" w:rsidRPr="7CFA61A9">
          <w:rPr>
            <w:rFonts w:ascii="Arial" w:hAnsi="Arial" w:cs="Arial"/>
          </w:rPr>
          <w:t xml:space="preserve">such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The 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264" w:name="_DV_M88"/>
      <w:bookmarkEnd w:id="264"/>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265" w:author="Lizzie Timmins (NESO)" w:date="2024-10-15T14:53:00Z">
        <w:r w:rsidRPr="62221ABE" w:rsidDel="00CA2ECB">
          <w:rPr>
            <w:rFonts w:ascii="Arial" w:hAnsi="Arial" w:cs="Arial"/>
            <w:b/>
            <w:bCs/>
          </w:rPr>
          <w:delText xml:space="preserve">Modification </w:delText>
        </w:r>
      </w:del>
      <w:del w:id="266" w:author="Angela Quinn (NESO)" w:date="2024-10-27T13:57:00Z">
        <w:r w:rsidRPr="62221ABE" w:rsidDel="00CA2ECB">
          <w:rPr>
            <w:rFonts w:ascii="Arial" w:hAnsi="Arial" w:cs="Arial"/>
            <w:b/>
            <w:bCs/>
          </w:rPr>
          <w:delText>Application</w:delText>
        </w:r>
      </w:del>
      <w:ins w:id="267" w:author="Angela Quinn (NESO)" w:date="2024-10-27T13:57:00Z">
        <w:r w:rsidR="19159663" w:rsidRPr="62221ABE">
          <w:rPr>
            <w:rFonts w:ascii="Arial" w:hAnsi="Arial" w:cs="Arial"/>
            <w:b/>
            <w:bCs/>
          </w:rPr>
          <w:t>Transmission Evaluation Applicat</w:t>
        </w:r>
      </w:ins>
      <w:ins w:id="268" w:author="Angela Quinn (NESO)" w:date="2024-10-27T13:58:00Z">
        <w:r w:rsidR="19159663" w:rsidRPr="62221ABE">
          <w:rPr>
            <w:rFonts w:ascii="Arial" w:hAnsi="Arial" w:cs="Arial"/>
            <w:b/>
            <w:bCs/>
          </w:rPr>
          <w:t>ion</w:t>
        </w:r>
      </w:ins>
      <w:r w:rsidRPr="62221ABE">
        <w:rPr>
          <w:rFonts w:ascii="Arial" w:hAnsi="Arial" w:cs="Arial"/>
        </w:rPr>
        <w:t xml:space="preserve"> has been submitted pursuant to Paragraph 6.5.5.4</w:t>
      </w:r>
      <w:ins w:id="269" w:author="Angela Quinn (NESO)" w:date="2024-10-18T08:07:00Z">
        <w:r w:rsidR="2BADBB8D" w:rsidRPr="62221ABE">
          <w:rPr>
            <w:rFonts w:ascii="Arial" w:hAnsi="Arial" w:cs="Arial"/>
          </w:rPr>
          <w:t xml:space="preserve"> and </w:t>
        </w:r>
      </w:ins>
      <w:ins w:id="270" w:author="Angela Quinn (NESO)" w:date="2024-10-31T13:27:00Z">
        <w:r w:rsidR="368D6678" w:rsidRPr="62221ABE">
          <w:rPr>
            <w:rFonts w:ascii="Arial" w:hAnsi="Arial" w:cs="Arial"/>
          </w:rPr>
          <w:t>not concluded</w:t>
        </w:r>
      </w:ins>
      <w:ins w:id="271" w:author="Angela Quinn (NESO)" w:date="2024-10-18T08:08:00Z">
        <w:r w:rsidR="2BADBB8D" w:rsidRPr="62221ABE">
          <w:rPr>
            <w:rFonts w:ascii="Arial" w:hAnsi="Arial" w:cs="Arial"/>
          </w:rPr>
          <w:t xml:space="preserve"> </w:t>
        </w:r>
        <w:r w:rsidR="1EA8C279" w:rsidRPr="62221ABE">
          <w:rPr>
            <w:rFonts w:ascii="Arial" w:hAnsi="Arial" w:cs="Arial"/>
          </w:rPr>
          <w:t>under Paragraph 6.5.5.6</w:t>
        </w:r>
      </w:ins>
      <w:r w:rsidRPr="62221ABE">
        <w:rPr>
          <w:rFonts w:ascii="Arial" w:hAnsi="Arial" w:cs="Arial"/>
        </w:rPr>
        <w:t xml:space="preserve">, then any such </w:t>
      </w:r>
      <w:proofErr w:type="gramStart"/>
      <w:r w:rsidRPr="62221ABE">
        <w:rPr>
          <w:rFonts w:ascii="Arial" w:hAnsi="Arial" w:cs="Arial"/>
          <w:b/>
          <w:bCs/>
        </w:rPr>
        <w:t>Site Specific</w:t>
      </w:r>
      <w:proofErr w:type="gramEnd"/>
      <w:r w:rsidRPr="62221ABE">
        <w:rPr>
          <w:rFonts w:ascii="Arial" w:hAnsi="Arial" w:cs="Arial"/>
          <w:b/>
          <w:bCs/>
        </w:rPr>
        <w:t xml:space="preserve">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RDefault="00CA2ECB" w:rsidP="00722D4B">
      <w:pPr>
        <w:widowControl/>
        <w:tabs>
          <w:tab w:val="num" w:pos="1701"/>
        </w:tabs>
        <w:jc w:val="both"/>
        <w:rPr>
          <w:del w:id="272" w:author="Lizzie Timmins (NESO)" w:date="2024-11-05T13:55:00Z"/>
          <w:rFonts w:ascii="Arial" w:hAnsi="Arial" w:cs="Arial"/>
        </w:rPr>
      </w:pPr>
    </w:p>
    <w:p w14:paraId="2234F919" w14:textId="407C5AF3" w:rsidR="00CA2ECB" w:rsidRDefault="00CA2ECB">
      <w:pPr>
        <w:tabs>
          <w:tab w:val="num" w:pos="1701"/>
        </w:tabs>
        <w:ind w:left="1701"/>
        <w:jc w:val="both"/>
        <w:rPr>
          <w:rFonts w:ascii="Arial" w:hAnsi="Arial" w:cs="Arial"/>
        </w:rPr>
        <w:pPrChange w:id="273" w:author="Angela Quinn (NESO)" w:date="2024-10-30T10:14:00Z">
          <w:pPr>
            <w:widowControl/>
            <w:numPr>
              <w:ilvl w:val="3"/>
              <w:numId w:val="37"/>
            </w:numPr>
            <w:tabs>
              <w:tab w:val="num" w:pos="720"/>
              <w:tab w:val="num" w:pos="1701"/>
            </w:tabs>
            <w:ind w:left="1701" w:hanging="872"/>
            <w:jc w:val="both"/>
          </w:pPr>
        </w:pPrChange>
      </w:pPr>
      <w:bookmarkStart w:id="274" w:name="_DV_M89"/>
      <w:bookmarkEnd w:id="274"/>
      <w:del w:id="275" w:author="Lizzie Timmins (NESO)" w:date="2024-11-05T13:55:00Z">
        <w:r w:rsidRPr="0E1DE9A1" w:rsidDel="00CA2ECB">
          <w:rPr>
            <w:rFonts w:ascii="Arial" w:hAnsi="Arial" w:cs="Arial"/>
          </w:rPr>
          <w:delText xml:space="preserve">The </w:delText>
        </w:r>
        <w:r w:rsidRPr="0E1DE9A1" w:rsidDel="00CA2ECB">
          <w:rPr>
            <w:rFonts w:ascii="Arial" w:hAnsi="Arial" w:cs="Arial"/>
            <w:b/>
            <w:bCs/>
          </w:rPr>
          <w:delText xml:space="preserve">User </w:delText>
        </w:r>
        <w:r w:rsidRPr="0E1DE9A1" w:rsidDel="00CA2ECB">
          <w:rPr>
            <w:rFonts w:ascii="Arial" w:hAnsi="Arial" w:cs="Arial"/>
          </w:rPr>
          <w:delText xml:space="preserve">shall notify </w:delText>
        </w:r>
        <w:r w:rsidRPr="0E1DE9A1" w:rsidDel="00CA2ECB">
          <w:rPr>
            <w:rFonts w:ascii="Arial" w:hAnsi="Arial" w:cs="Arial"/>
            <w:b/>
            <w:bCs/>
          </w:rPr>
          <w:delText xml:space="preserve">The Company </w:delText>
        </w:r>
        <w:r w:rsidRPr="0E1DE9A1" w:rsidDel="00CA2ECB">
          <w:rPr>
            <w:rFonts w:ascii="Arial" w:hAnsi="Arial" w:cs="Arial"/>
          </w:rPr>
          <w:delText>in writing</w:delText>
        </w:r>
        <w:r w:rsidRPr="0E1DE9A1" w:rsidDel="00CA2ECB">
          <w:rPr>
            <w:rFonts w:ascii="Arial" w:hAnsi="Arial" w:cs="Arial"/>
            <w:b/>
            <w:bCs/>
          </w:rPr>
          <w:delText xml:space="preserve"> </w:delText>
        </w:r>
        <w:r w:rsidRPr="0E1DE9A1" w:rsidDel="00CA2ECB">
          <w:rPr>
            <w:rFonts w:ascii="Arial" w:hAnsi="Arial" w:cs="Arial"/>
          </w:rPr>
          <w:delText xml:space="preserve">if the proposed date of connection for such </w:delText>
        </w:r>
        <w:r w:rsidRPr="0E1DE9A1" w:rsidDel="00CA2ECB">
          <w:rPr>
            <w:rFonts w:ascii="Arial" w:hAnsi="Arial" w:cs="Arial"/>
            <w:b/>
            <w:bCs/>
          </w:rPr>
          <w:delText>Power Station(s)</w:delText>
        </w:r>
        <w:r w:rsidRPr="0E1DE9A1" w:rsidDel="00CA2ECB">
          <w:rPr>
            <w:rFonts w:ascii="Arial" w:hAnsi="Arial" w:cs="Arial"/>
          </w:rPr>
          <w:delText xml:space="preserve"> for which a </w:delText>
        </w:r>
      </w:del>
      <w:del w:id="276" w:author="Lizzie Timmins (NESO)" w:date="2024-10-15T14:53:00Z">
        <w:r w:rsidRPr="0E1DE9A1" w:rsidDel="00CA2ECB">
          <w:rPr>
            <w:rFonts w:ascii="Arial" w:hAnsi="Arial" w:cs="Arial"/>
            <w:b/>
            <w:bCs/>
          </w:rPr>
          <w:delText xml:space="preserve">Request for a Statement of </w:delText>
        </w:r>
      </w:del>
      <w:del w:id="277" w:author="Lizzie Timmins (NESO)" w:date="2024-11-05T13:55:00Z">
        <w:r w:rsidRPr="0E1DE9A1" w:rsidDel="00CA2ECB">
          <w:rPr>
            <w:rFonts w:ascii="Arial" w:hAnsi="Arial" w:cs="Arial"/>
            <w:b/>
            <w:bCs/>
          </w:rPr>
          <w:delText>Works</w:delText>
        </w:r>
        <w:r w:rsidRPr="0E1DE9A1" w:rsidDel="0A852405">
          <w:rPr>
            <w:rFonts w:ascii="Arial" w:hAnsi="Arial" w:cs="Arial"/>
            <w:b/>
            <w:bCs/>
          </w:rPr>
          <w:delText xml:space="preserve"> </w:delText>
        </w:r>
        <w:r w:rsidRPr="0E1DE9A1" w:rsidDel="00CA2ECB">
          <w:rPr>
            <w:rFonts w:ascii="Arial" w:hAnsi="Arial" w:cs="Arial"/>
          </w:rPr>
          <w:delText xml:space="preserve">has been submitted changes and shall submit a revised </w:delText>
        </w:r>
      </w:del>
      <w:del w:id="278" w:author="Lizzie Timmins (NESO)" w:date="2024-10-15T14:53:00Z">
        <w:r w:rsidRPr="0E1DE9A1" w:rsidDel="00CA2ECB">
          <w:rPr>
            <w:rFonts w:ascii="Arial" w:hAnsi="Arial" w:cs="Arial"/>
            <w:b/>
            <w:bCs/>
          </w:rPr>
          <w:delText xml:space="preserve">Request for a Statement of </w:delText>
        </w:r>
      </w:del>
      <w:del w:id="279" w:author="Lizzie Timmins (NESO)" w:date="2024-11-05T13:55:00Z">
        <w:r w:rsidRPr="0E1DE9A1" w:rsidDel="00CA2ECB">
          <w:rPr>
            <w:rFonts w:ascii="Arial" w:hAnsi="Arial" w:cs="Arial"/>
            <w:b/>
            <w:bCs/>
          </w:rPr>
          <w:delText>Works</w:delText>
        </w:r>
        <w:r w:rsidRPr="0E1DE9A1" w:rsidDel="00AA12BD">
          <w:rPr>
            <w:rFonts w:ascii="Arial" w:hAnsi="Arial" w:cs="Arial"/>
          </w:rPr>
          <w:delText>.</w:delText>
        </w:r>
      </w:del>
      <w:r w:rsidR="00AA12BD">
        <w:rPr>
          <w:rFonts w:ascii="Arial" w:hAnsi="Arial" w:cs="Arial"/>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280" w:name="_DV_M90"/>
      <w:bookmarkEnd w:id="280"/>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281" w:name="_DV_M91"/>
      <w:bookmarkEnd w:id="281"/>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282" w:name="_DV_M92"/>
      <w:bookmarkEnd w:id="282"/>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283" w:name="_DV_M93"/>
      <w:bookmarkEnd w:id="283"/>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5"/>
        </w:numPr>
        <w:spacing w:after="240"/>
        <w:jc w:val="both"/>
        <w:rPr>
          <w:rFonts w:ascii="Arial" w:hAnsi="Arial" w:cs="Arial"/>
        </w:rPr>
      </w:pPr>
      <w:bookmarkStart w:id="284" w:name="_DV_M94"/>
      <w:bookmarkEnd w:id="284"/>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285" w:name="_DV_M95"/>
      <w:bookmarkEnd w:id="285"/>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286" w:name="_DV_M96"/>
      <w:bookmarkEnd w:id="286"/>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522E586C"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28221507"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51BB83E2"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444CB953"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number of </w:t>
      </w:r>
      <w:r w:rsidRPr="00854DF8">
        <w:rPr>
          <w:rFonts w:ascii="Arial" w:hAnsi="Arial" w:cs="Arial"/>
          <w:b/>
          <w:bCs/>
        </w:rPr>
        <w:t>Distribution Agreements</w:t>
      </w:r>
      <w:r w:rsidRPr="00854DF8">
        <w:rPr>
          <w:rFonts w:ascii="Arial" w:hAnsi="Arial" w:cs="Arial"/>
        </w:rPr>
        <w:t xml:space="preserve"> </w:t>
      </w:r>
      <w:proofErr w:type="gramStart"/>
      <w:r w:rsidRPr="00854DF8">
        <w:rPr>
          <w:rFonts w:ascii="Arial" w:hAnsi="Arial" w:cs="Arial"/>
        </w:rPr>
        <w:t>terminated;</w:t>
      </w:r>
      <w:proofErr w:type="gramEnd"/>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any reduction in, as appropriate, Developer Capacity or   Transmission Entry </w:t>
      </w:r>
      <w:proofErr w:type="gramStart"/>
      <w:r w:rsidRPr="00854DF8">
        <w:rPr>
          <w:rFonts w:ascii="Arial" w:hAnsi="Arial" w:cs="Arial"/>
        </w:rPr>
        <w:t>Capacity;</w:t>
      </w:r>
      <w:proofErr w:type="gramEnd"/>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287" w:author="Angela Quinn (NESO)" w:date="2024-10-27T12:49:00Z">
        <w:r w:rsidR="1DD360ED" w:rsidRPr="62221ABE">
          <w:rPr>
            <w:rFonts w:ascii="Arial" w:hAnsi="Arial" w:cs="Arial"/>
          </w:rPr>
          <w:t xml:space="preserve"> process for</w:t>
        </w:r>
      </w:ins>
      <w:r w:rsidRPr="62221ABE">
        <w:rPr>
          <w:rFonts w:ascii="Arial" w:hAnsi="Arial" w:cs="Arial"/>
        </w:rPr>
        <w:t xml:space="preserve"> </w:t>
      </w:r>
      <w:r w:rsidRPr="62221ABE">
        <w:rPr>
          <w:rFonts w:ascii="Arial" w:hAnsi="Arial" w:cs="Arial"/>
          <w:b/>
          <w:bCs/>
        </w:rPr>
        <w:t>Transmission Impact Assessment</w:t>
      </w:r>
      <w:ins w:id="288" w:author="Angela Quinn (NESO)" w:date="2024-10-27T12:49:00Z">
        <w:r w:rsidR="4D38CCB6" w:rsidRPr="62221ABE">
          <w:rPr>
            <w:rFonts w:ascii="Arial" w:hAnsi="Arial" w:cs="Arial"/>
            <w:b/>
            <w:bCs/>
          </w:rPr>
          <w:t xml:space="preserve"> </w:t>
        </w:r>
      </w:ins>
      <w:ins w:id="289" w:author="Angela Quinn (NESO)" w:date="2024-10-31T13:28:00Z">
        <w:r w:rsidR="18ECA3DE" w:rsidRPr="00B23BFE">
          <w:rPr>
            <w:rFonts w:ascii="Arial" w:hAnsi="Arial" w:cs="Arial"/>
          </w:rPr>
          <w:t>(“Appendix</w:t>
        </w:r>
        <w:r w:rsidR="18ECA3DE" w:rsidRPr="62221ABE">
          <w:rPr>
            <w:rFonts w:ascii="Arial" w:hAnsi="Arial" w:cs="Arial"/>
            <w:b/>
            <w:bCs/>
          </w:rPr>
          <w:t xml:space="preserve"> </w:t>
        </w:r>
        <w:r w:rsidR="18ECA3DE" w:rsidRPr="00B23BFE">
          <w:rPr>
            <w:rFonts w:ascii="Arial" w:hAnsi="Arial" w:cs="Arial"/>
          </w:rPr>
          <w:t>G”)</w:t>
        </w:r>
        <w:r w:rsidR="18ECA3DE" w:rsidRPr="62221ABE">
          <w:rPr>
            <w:rFonts w:ascii="Arial" w:hAnsi="Arial" w:cs="Arial"/>
            <w:b/>
            <w:bCs/>
          </w:rPr>
          <w:t xml:space="preserve"> </w:t>
        </w:r>
      </w:ins>
      <w:ins w:id="290" w:author="Angela Quinn (NESO)" w:date="2024-10-27T12:49:00Z">
        <w:r w:rsidR="4D38CCB6" w:rsidRPr="62221ABE">
          <w:rPr>
            <w:rFonts w:ascii="Arial" w:hAnsi="Arial" w:cs="Arial"/>
          </w:rPr>
          <w:t>into the</w:t>
        </w:r>
        <w:r w:rsidR="4D38CCB6" w:rsidRPr="62221ABE">
          <w:rPr>
            <w:rFonts w:ascii="Arial" w:hAnsi="Arial" w:cs="Arial"/>
            <w:b/>
            <w:bCs/>
          </w:rPr>
          <w:t xml:space="preserve"> Bilateral Connection Agreement</w:t>
        </w:r>
      </w:ins>
      <w:r w:rsidRPr="62221ABE">
        <w:rPr>
          <w:rFonts w:ascii="Arial" w:hAnsi="Arial" w:cs="Arial"/>
        </w:rPr>
        <w:t xml:space="preserve"> for the purposes of </w:t>
      </w:r>
      <w:ins w:id="291" w:author="Angela Quinn (NESO)" w:date="2024-10-27T12:55:00Z">
        <w:r w:rsidR="7139F3C8" w:rsidRPr="62221ABE">
          <w:rPr>
            <w:rFonts w:ascii="Arial" w:hAnsi="Arial" w:cs="Arial"/>
          </w:rPr>
          <w:t xml:space="preserve">then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292" w:author="Angela Quinn (NESO)" w:date="2024-10-27T12:50:00Z">
        <w:r w:rsidRPr="62221ABE" w:rsidDel="00B71A38">
          <w:rPr>
            <w:rFonts w:ascii="Arial" w:hAnsi="Arial" w:cs="Arial"/>
          </w:rPr>
          <w:delText xml:space="preserve">process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293" w:author="Angela Quinn (NESO)" w:date="2024-10-27T12:50:00Z">
        <w:r w:rsidR="1FFC7278" w:rsidRPr="7CFA61A9">
          <w:rPr>
            <w:rFonts w:ascii="Arial" w:hAnsi="Arial" w:cs="Arial"/>
          </w:rPr>
          <w:t xml:space="preserve">to introduce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294"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294"/>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spellStart"/>
      <w:proofErr w:type="gramStart"/>
      <w:r>
        <w:rPr>
          <w:rFonts w:ascii="Arial" w:hAnsi="Arial" w:cs="Arial"/>
        </w:rPr>
        <w:t>a</w:t>
      </w:r>
      <w:proofErr w:type="spellEnd"/>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295" w:name="_DV_M97"/>
      <w:bookmarkEnd w:id="295"/>
      <w:r>
        <w:t>PAYMENT</w:t>
      </w:r>
      <w:bookmarkStart w:id="296" w:name="_DV_M98"/>
      <w:bookmarkEnd w:id="65"/>
      <w:bookmarkEnd w:id="296"/>
      <w:r>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297" w:name="_DV_M99"/>
      <w:bookmarkEnd w:id="297"/>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298" w:name="_DV_M100"/>
      <w:bookmarkEnd w:id="298"/>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tabs>
          <w:tab w:val="num" w:pos="-709"/>
        </w:tabs>
        <w:ind w:left="2268" w:hanging="567"/>
        <w:jc w:val="both"/>
        <w:rPr>
          <w:rFonts w:ascii="Arial" w:hAnsi="Arial" w:cs="Arial"/>
        </w:rPr>
      </w:pPr>
      <w:bookmarkStart w:id="299" w:name="_DV_M101"/>
      <w:bookmarkEnd w:id="299"/>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tabs>
          <w:tab w:val="num" w:pos="-709"/>
        </w:tabs>
        <w:ind w:left="2268" w:hanging="567"/>
        <w:jc w:val="both"/>
        <w:rPr>
          <w:rFonts w:ascii="Arial" w:hAnsi="Arial" w:cs="Arial"/>
        </w:rPr>
      </w:pPr>
      <w:bookmarkStart w:id="300" w:name="_DV_M102"/>
      <w:bookmarkEnd w:id="300"/>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301" w:name="_DV_M103"/>
      <w:bookmarkEnd w:id="301"/>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tabs>
          <w:tab w:val="num" w:pos="-709"/>
        </w:tabs>
        <w:ind w:left="2268" w:hanging="567"/>
        <w:jc w:val="both"/>
        <w:rPr>
          <w:rFonts w:ascii="Arial" w:hAnsi="Arial" w:cs="Arial"/>
        </w:rPr>
      </w:pPr>
      <w:bookmarkStart w:id="302" w:name="_DV_M104"/>
      <w:bookmarkEnd w:id="302"/>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303" w:name="_DV_M105"/>
      <w:bookmarkEnd w:id="303"/>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304" w:name="_DV_M106"/>
      <w:bookmarkEnd w:id="304"/>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7"/>
        </w:numPr>
        <w:jc w:val="both"/>
      </w:pPr>
      <w:bookmarkStart w:id="305" w:name="_DV_M107"/>
      <w:bookmarkEnd w:id="305"/>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7"/>
        </w:numPr>
        <w:jc w:val="both"/>
        <w:rPr>
          <w:rFonts w:ascii="Arial" w:hAnsi="Arial" w:cs="Arial"/>
        </w:rPr>
      </w:pPr>
      <w:bookmarkStart w:id="306" w:name="_DV_M108"/>
      <w:bookmarkEnd w:id="306"/>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307" w:name="_DV_M109"/>
      <w:bookmarkEnd w:id="307"/>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308" w:name="_DV_M110"/>
      <w:bookmarkEnd w:id="308"/>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309" w:name="_DV_M111"/>
      <w:bookmarkEnd w:id="309"/>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310" w:name="_DV_M112"/>
      <w:bookmarkEnd w:id="310"/>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311" w:name="_DV_M113"/>
      <w:bookmarkEnd w:id="311"/>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312" w:name="_DV_M114"/>
      <w:bookmarkStart w:id="313" w:name="_Toc490940279"/>
      <w:bookmarkEnd w:id="312"/>
      <w:r>
        <w:t>METERING</w:t>
      </w:r>
      <w:bookmarkStart w:id="314" w:name="_DV_M115"/>
      <w:bookmarkEnd w:id="313"/>
      <w:bookmarkEnd w:id="314"/>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315" w:name="_DV_M116"/>
      <w:bookmarkEnd w:id="315"/>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316" w:name="_DV_M117"/>
      <w:bookmarkEnd w:id="316"/>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317" w:name="_DV_M118"/>
      <w:bookmarkEnd w:id="317"/>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18" w:name="_DV_M119"/>
      <w:bookmarkEnd w:id="318"/>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319"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0" w:name="_DV_M120"/>
      <w:bookmarkEnd w:id="320"/>
      <w:r>
        <w:rPr>
          <w:rFonts w:ascii="Arial" w:hAnsi="Arial" w:cs="Arial"/>
        </w:rPr>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321" w:name="_DV_M121"/>
      <w:bookmarkEnd w:id="321"/>
      <w:r>
        <w:rPr>
          <w:rFonts w:ascii="Arial" w:hAnsi="Arial" w:cs="Arial"/>
          <w:u w:val="single"/>
        </w:rPr>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322" w:name="_DV_M122"/>
      <w:bookmarkEnd w:id="322"/>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323" w:name="_DV_M123"/>
      <w:bookmarkEnd w:id="323"/>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324" w:name="_DV_M124"/>
      <w:bookmarkEnd w:id="324"/>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325" w:name="_DV_M125"/>
      <w:bookmarkEnd w:id="325"/>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326" w:name="_DV_M126"/>
      <w:bookmarkEnd w:id="326"/>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27" w:name="_DV_M127"/>
      <w:bookmarkEnd w:id="327"/>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328" w:name="_DV_M128"/>
      <w:bookmarkEnd w:id="328"/>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329" w:name="_DV_M129"/>
      <w:bookmarkEnd w:id="329"/>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330" w:name="_DV_M130"/>
      <w:bookmarkEnd w:id="330"/>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331" w:name="_DV_M131"/>
      <w:bookmarkEnd w:id="331"/>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332" w:name="_DV_M132"/>
      <w:bookmarkEnd w:id="332"/>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333" w:name="_DV_M133"/>
      <w:bookmarkEnd w:id="333"/>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334" w:name="_DV_M134"/>
      <w:bookmarkEnd w:id="334"/>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335" w:name="_DV_M135"/>
      <w:bookmarkEnd w:id="335"/>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336" w:name="_DV_M136"/>
      <w:bookmarkEnd w:id="336"/>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337" w:name="_DV_M137"/>
      <w:bookmarkEnd w:id="337"/>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338" w:name="_DV_M138"/>
      <w:bookmarkEnd w:id="338"/>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339" w:name="_DV_M139"/>
      <w:bookmarkEnd w:id="339"/>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340" w:name="_DV_M140"/>
      <w:bookmarkEnd w:id="340"/>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341" w:name="_DV_M141"/>
      <w:bookmarkEnd w:id="341"/>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342" w:name="_DV_M142"/>
      <w:bookmarkEnd w:id="342"/>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343" w:name="_DV_M143"/>
      <w:bookmarkEnd w:id="343"/>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344" w:name="_DV_M144"/>
      <w:bookmarkEnd w:id="344"/>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345" w:name="_DV_M145"/>
      <w:bookmarkEnd w:id="345"/>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346" w:name="_DV_M146"/>
      <w:bookmarkEnd w:id="346"/>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347" w:name="_DV_M147"/>
      <w:bookmarkEnd w:id="347"/>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proofErr w:type="spellStart"/>
      <w:r>
        <w:rPr>
          <w:rFonts w:ascii="Arial" w:hAnsi="Arial" w:cs="Arial"/>
        </w:rPr>
        <w:t>commnication</w:t>
      </w:r>
      <w:proofErr w:type="spellEnd"/>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348" w:name="_DV_M148"/>
      <w:bookmarkEnd w:id="348"/>
      <w:r>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349" w:name="_DV_M149"/>
      <w:bookmarkEnd w:id="349"/>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350" w:name="_DV_M150"/>
      <w:bookmarkEnd w:id="350"/>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351" w:name="_DV_M151"/>
      <w:bookmarkEnd w:id="351"/>
      <w:r w:rsidRPr="7CFA61A9">
        <w:rPr>
          <w:rFonts w:ascii="Arial" w:hAnsi="Arial" w:cs="Arial"/>
        </w:rPr>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352" w:author="Lizzie Timmins (NESO)" w:date="2024-10-15T14:55:00Z">
        <w:r w:rsidR="068C551C" w:rsidRPr="7CFA61A9">
          <w:rPr>
            <w:rFonts w:ascii="Arial" w:hAnsi="Arial" w:cs="Arial"/>
          </w:rPr>
          <w:t xml:space="preserve">(and if this is </w:t>
        </w:r>
      </w:ins>
      <w:ins w:id="353" w:author="Angela Quinn (NESO)" w:date="2024-10-27T14:03:00Z">
        <w:r w:rsidR="12721D44" w:rsidRPr="7CFA61A9">
          <w:rPr>
            <w:rFonts w:ascii="Arial" w:hAnsi="Arial" w:cs="Arial"/>
          </w:rPr>
          <w:t xml:space="preserve">a </w:t>
        </w:r>
      </w:ins>
      <w:ins w:id="354" w:author="Lizzie Timmins (NESO)" w:date="2024-10-15T14:55:00Z">
        <w:r w:rsidR="068C551C" w:rsidRPr="7CFA61A9">
          <w:rPr>
            <w:rFonts w:ascii="Arial" w:hAnsi="Arial" w:cs="Arial"/>
            <w:b/>
            <w:bCs/>
          </w:rPr>
          <w:t>Gated Application</w:t>
        </w:r>
        <w:r w:rsidR="068C551C" w:rsidRPr="7CFA61A9">
          <w:rPr>
            <w:rFonts w:ascii="Arial" w:hAnsi="Arial" w:cs="Arial"/>
          </w:rPr>
          <w:t xml:space="preserve">, in accordance with the </w:t>
        </w:r>
        <w:r w:rsidR="068C551C" w:rsidRPr="7CFA61A9">
          <w:rPr>
            <w:rFonts w:ascii="Arial" w:hAnsi="Arial" w:cs="Arial"/>
            <w:b/>
            <w:bCs/>
          </w:rPr>
          <w:t>Gated Application and Offer Process</w:t>
        </w:r>
        <w:r w:rsidR="068C551C" w:rsidRPr="7CFA61A9">
          <w:rPr>
            <w:rFonts w:ascii="Arial" w:hAnsi="Arial" w:cs="Arial"/>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355" w:author="Lizzie Timmins (NESO)" w:date="2024-10-15T14:55:00Z"/>
          <w:rFonts w:ascii="Arial" w:hAnsi="Arial" w:cs="Arial"/>
          <w:b/>
          <w:bCs/>
        </w:rPr>
      </w:pPr>
      <w:bookmarkStart w:id="356" w:name="_DV_M152"/>
      <w:bookmarkEnd w:id="356"/>
      <w:r>
        <w:rPr>
          <w:rFonts w:ascii="Arial" w:hAnsi="Arial" w:cs="Arial"/>
        </w:rPr>
        <w:t>6.9.2.2</w:t>
      </w:r>
      <w:r>
        <w:rPr>
          <w:rFonts w:ascii="Arial" w:hAnsi="Arial" w:cs="Arial"/>
          <w:b/>
          <w:bCs/>
        </w:rPr>
        <w:tab/>
      </w:r>
      <w:ins w:id="357" w:author="Lizzie Timmins (NESO)" w:date="2024-10-15T14:55:00Z">
        <w:r w:rsidR="00095BD9" w:rsidRPr="00AE0E56">
          <w:rPr>
            <w:rFonts w:ascii="Arial" w:hAnsi="Arial" w:cs="Arial"/>
          </w:rPr>
          <w:t>Where the</w:t>
        </w:r>
        <w:r w:rsidR="00095BD9" w:rsidRPr="00AE0E56">
          <w:rPr>
            <w:rFonts w:ascii="Arial" w:hAnsi="Arial" w:cs="Arial"/>
            <w:b/>
            <w:bCs/>
          </w:rPr>
          <w:t xml:space="preserve"> Modification Application</w:t>
        </w:r>
        <w:r w:rsidR="00095BD9" w:rsidRPr="00AE0E56">
          <w:rPr>
            <w:rFonts w:ascii="Arial" w:hAnsi="Arial" w:cs="Arial"/>
          </w:rPr>
          <w:t>:</w:t>
        </w:r>
      </w:ins>
    </w:p>
    <w:p w14:paraId="02B7E321" w14:textId="77777777" w:rsidR="00AE0E56" w:rsidRPr="00AE0E56" w:rsidRDefault="00095BD9" w:rsidP="00AE0E56">
      <w:pPr>
        <w:pStyle w:val="clauseindent"/>
        <w:widowControl/>
        <w:ind w:left="2835" w:hanging="1133"/>
        <w:jc w:val="both"/>
        <w:rPr>
          <w:ins w:id="358" w:author="Lizzie Timmins (NESO)" w:date="2024-10-15T14:57:00Z"/>
          <w:rFonts w:ascii="Arial" w:hAnsi="Arial" w:cs="Arial"/>
        </w:rPr>
      </w:pPr>
      <w:ins w:id="359" w:author="Lizzie Timmins (NESO)" w:date="2024-10-15T14:55:00Z">
        <w:r w:rsidRPr="00AE0E56">
          <w:rPr>
            <w:rFonts w:ascii="Arial" w:hAnsi="Arial" w:cs="Arial"/>
          </w:rPr>
          <w:t>6.9.2.2.1</w:t>
        </w:r>
        <w:r w:rsidRPr="00AE0E56">
          <w:rPr>
            <w:rFonts w:ascii="Arial" w:hAnsi="Arial" w:cs="Arial"/>
            <w:b/>
            <w:bCs/>
          </w:rPr>
          <w:t xml:space="preserve"> </w:t>
        </w:r>
        <w:r w:rsidRPr="00AE0E56">
          <w:rPr>
            <w:rFonts w:ascii="Arial" w:hAnsi="Arial" w:cs="Arial"/>
          </w:rPr>
          <w:t>is not a</w:t>
        </w:r>
        <w:r w:rsidRPr="00AE0E56">
          <w:rPr>
            <w:rFonts w:ascii="Arial" w:hAnsi="Arial" w:cs="Arial"/>
            <w:b/>
            <w:bCs/>
          </w:rPr>
          <w:t xml:space="preserve"> Gated Application,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360"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361" w:author="Lizzie Timmins (NESO)" w:date="2024-10-15T14:57:00Z"/>
          <w:rFonts w:ascii="Arial" w:hAnsi="Arial" w:cs="Arial"/>
        </w:rPr>
      </w:pPr>
      <w:ins w:id="362" w:author="Lizzie Timmins (NESO)" w:date="2024-10-15T14:57:00Z">
        <w:r w:rsidRPr="0CA8AA03">
          <w:rPr>
            <w:rFonts w:ascii="Arial" w:hAnsi="Arial" w:cs="Arial"/>
          </w:rPr>
          <w:t>6.9.2.2.2</w:t>
        </w:r>
        <w:r>
          <w:tab/>
        </w:r>
        <w:r w:rsidRPr="0CA8AA03">
          <w:rPr>
            <w:rFonts w:ascii="Arial" w:hAnsi="Arial" w:cs="Arial"/>
          </w:rPr>
          <w:t xml:space="preserve">is a </w:t>
        </w:r>
        <w:r w:rsidRPr="0CA8AA03">
          <w:rPr>
            <w:rFonts w:ascii="Arial" w:hAnsi="Arial" w:cs="Arial"/>
            <w:b/>
            <w:bCs/>
          </w:rPr>
          <w:t>Gated Application</w:t>
        </w:r>
        <w:r w:rsidRPr="0CA8AA03">
          <w:rPr>
            <w:rFonts w:ascii="Arial" w:hAnsi="Arial" w:cs="Arial"/>
          </w:rPr>
          <w:t xml:space="preserve">, </w:t>
        </w:r>
        <w:r w:rsidRPr="0CA8AA03">
          <w:rPr>
            <w:rFonts w:ascii="Arial" w:hAnsi="Arial" w:cs="Arial"/>
            <w:b/>
            <w:bCs/>
          </w:rPr>
          <w:t>The Company</w:t>
        </w:r>
        <w:r w:rsidRPr="0CA8AA03">
          <w:rPr>
            <w:rFonts w:ascii="Arial" w:hAnsi="Arial" w:cs="Arial"/>
          </w:rPr>
          <w:t xml:space="preserve"> shall make the </w:t>
        </w:r>
        <w:r w:rsidRPr="0CA8AA03">
          <w:rPr>
            <w:rFonts w:ascii="Arial" w:hAnsi="Arial" w:cs="Arial"/>
            <w:b/>
            <w:bCs/>
          </w:rPr>
          <w:t>Modification Offer</w:t>
        </w:r>
        <w:r w:rsidRPr="0CA8AA03">
          <w:rPr>
            <w:rFonts w:ascii="Arial" w:hAnsi="Arial" w:cs="Arial"/>
          </w:rPr>
          <w:t xml:space="preserve"> to the </w:t>
        </w:r>
        <w:r w:rsidRPr="0CA8AA03">
          <w:rPr>
            <w:rFonts w:ascii="Arial" w:hAnsi="Arial" w:cs="Arial"/>
            <w:b/>
            <w:bCs/>
          </w:rPr>
          <w:t xml:space="preserve">User </w:t>
        </w:r>
        <w:r w:rsidRPr="0CA8AA03">
          <w:rPr>
            <w:rFonts w:ascii="Arial" w:hAnsi="Arial" w:cs="Arial"/>
          </w:rPr>
          <w:t xml:space="preserve">in accordance with the </w:t>
        </w:r>
        <w:r w:rsidRPr="0CA8AA03">
          <w:rPr>
            <w:rFonts w:ascii="Arial" w:hAnsi="Arial" w:cs="Arial"/>
            <w:b/>
            <w:bCs/>
          </w:rPr>
          <w:t>Gated Application and Offer Process</w:t>
        </w:r>
        <w:r w:rsidRPr="0CA8AA03">
          <w:rPr>
            <w:rFonts w:ascii="Arial" w:hAnsi="Arial" w:cs="Arial"/>
          </w:rPr>
          <w:t>.</w:t>
        </w:r>
      </w:ins>
    </w:p>
    <w:p w14:paraId="0B507264" w14:textId="72430076" w:rsidR="00CA2ECB" w:rsidRDefault="00AE0E56" w:rsidP="00095BD9">
      <w:pPr>
        <w:pStyle w:val="clauseindent"/>
        <w:widowControl/>
        <w:ind w:left="2835" w:hanging="1133"/>
        <w:jc w:val="both"/>
        <w:rPr>
          <w:rFonts w:ascii="Arial" w:hAnsi="Arial" w:cs="Arial"/>
          <w:b/>
          <w:bCs/>
        </w:rPr>
      </w:pPr>
      <w:ins w:id="363"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364" w:name="_DV_M153"/>
      <w:bookmarkEnd w:id="364"/>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365" w:name="_DV_M154"/>
      <w:bookmarkEnd w:id="365"/>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366" w:name="_DV_M156"/>
      <w:bookmarkEnd w:id="366"/>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367" w:name="_DV_M157"/>
      <w:bookmarkEnd w:id="367"/>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368" w:name="_DV_M158"/>
      <w:bookmarkEnd w:id="368"/>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369" w:name="_DV_M159"/>
      <w:bookmarkEnd w:id="369"/>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370" w:author="Angela Quinn (NESO)" w:date="2024-10-18T09:38:00Z"/>
          <w:rFonts w:ascii="Arial" w:hAnsi="Arial" w:cs="Arial"/>
        </w:rPr>
      </w:pPr>
      <w:bookmarkStart w:id="371" w:name="_DV_M160"/>
      <w:bookmarkEnd w:id="371"/>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104CF245" w14:textId="081F7521" w:rsidR="003D7C18" w:rsidRDefault="0AA6FE18" w:rsidP="00CA2ECB">
      <w:pPr>
        <w:pStyle w:val="clauseindent"/>
        <w:widowControl/>
        <w:ind w:left="2835" w:hanging="1133"/>
        <w:jc w:val="both"/>
        <w:rPr>
          <w:ins w:id="372" w:author="Angela Quinn (NESO)" w:date="2024-10-18T09:41:00Z"/>
          <w:rFonts w:ascii="Arial" w:hAnsi="Arial" w:cs="Arial"/>
          <w:b/>
          <w:bCs/>
        </w:rPr>
      </w:pPr>
      <w:ins w:id="373" w:author="Angela Quinn (NESO)" w:date="2024-10-18T09:38:00Z">
        <w:r w:rsidRPr="7CFA61A9">
          <w:rPr>
            <w:rFonts w:ascii="Arial" w:hAnsi="Arial" w:cs="Arial"/>
          </w:rPr>
          <w:t>6.9.3.5</w:t>
        </w:r>
      </w:ins>
      <w:ins w:id="374" w:author="Angela Quinn (NESO)" w:date="2024-10-27T14:05:00Z">
        <w:r w:rsidR="00AE0C81">
          <w:tab/>
        </w:r>
      </w:ins>
      <w:ins w:id="375" w:author="Angela Quinn (NESO)" w:date="2024-10-18T09:39:00Z">
        <w:r w:rsidRPr="7CFA61A9">
          <w:rPr>
            <w:rFonts w:ascii="Arial" w:hAnsi="Arial" w:cs="Arial"/>
            <w:b/>
            <w:bCs/>
          </w:rPr>
          <w:t xml:space="preserve">Modification Notices and Modification Applications </w:t>
        </w:r>
        <w:r w:rsidR="3F8D823E" w:rsidRPr="7CFA61A9">
          <w:rPr>
            <w:rFonts w:ascii="Arial" w:hAnsi="Arial" w:cs="Arial"/>
            <w:b/>
            <w:bCs/>
          </w:rPr>
          <w:t>r</w:t>
        </w:r>
      </w:ins>
      <w:ins w:id="376" w:author="Angela Quinn (NESO)" w:date="2024-10-18T09:40:00Z">
        <w:r w:rsidR="3F8D823E" w:rsidRPr="7CFA61A9">
          <w:rPr>
            <w:rFonts w:ascii="Arial" w:hAnsi="Arial" w:cs="Arial"/>
            <w:b/>
            <w:bCs/>
          </w:rPr>
          <w:t>elating to owners/operators of Distribution Systems triggered by Embedded Power Stations</w:t>
        </w:r>
      </w:ins>
    </w:p>
    <w:p w14:paraId="1DC99D1C" w14:textId="62F186A7" w:rsidR="001D741B" w:rsidRDefault="001D741B" w:rsidP="001D741B">
      <w:pPr>
        <w:pStyle w:val="clauseindent"/>
        <w:widowControl/>
        <w:ind w:left="2835" w:hanging="1133"/>
        <w:jc w:val="both"/>
        <w:rPr>
          <w:ins w:id="377" w:author="Angela Quinn (NESO)" w:date="2024-10-18T09:43:00Z"/>
          <w:rFonts w:ascii="Arial" w:hAnsi="Arial" w:cs="Arial"/>
        </w:rPr>
      </w:pPr>
      <w:ins w:id="378" w:author="Angela Quinn (NESO)" w:date="2024-10-18T09:41:00Z">
        <w:r>
          <w:rPr>
            <w:rFonts w:ascii="Arial" w:hAnsi="Arial" w:cs="Arial"/>
          </w:rPr>
          <w:t>6.9.3.5.1</w:t>
        </w:r>
        <w:r>
          <w:rPr>
            <w:rFonts w:ascii="Arial" w:hAnsi="Arial" w:cs="Arial"/>
          </w:rPr>
          <w:tab/>
          <w:t>The provisions of this Parag</w:t>
        </w:r>
      </w:ins>
      <w:ins w:id="379" w:author="Angela Quinn (NESO)" w:date="2024-10-18T09:42:00Z">
        <w:r>
          <w:rPr>
            <w:rFonts w:ascii="Arial" w:hAnsi="Arial" w:cs="Arial"/>
          </w:rPr>
          <w:t>r</w:t>
        </w:r>
      </w:ins>
      <w:ins w:id="380" w:author="Angela Quinn (NESO)" w:date="2024-10-18T09:41:00Z">
        <w:r>
          <w:rPr>
            <w:rFonts w:ascii="Arial" w:hAnsi="Arial" w:cs="Arial"/>
          </w:rPr>
          <w:t xml:space="preserve">aph 6.9 apply to </w:t>
        </w:r>
      </w:ins>
      <w:ins w:id="381" w:author="Angela Quinn (NESO)" w:date="2024-10-18T09:42:00Z">
        <w:r w:rsidRPr="00A33BFC">
          <w:rPr>
            <w:rFonts w:ascii="Arial" w:hAnsi="Arial" w:cs="Arial"/>
            <w:b/>
            <w:bCs/>
          </w:rPr>
          <w:t xml:space="preserve">Modification Notices </w:t>
        </w:r>
        <w:r w:rsidRPr="007537F3">
          <w:rPr>
            <w:rFonts w:ascii="Arial" w:hAnsi="Arial" w:cs="Arial"/>
          </w:rPr>
          <w:t>and</w:t>
        </w:r>
        <w:r w:rsidRPr="00A33BFC">
          <w:rPr>
            <w:rFonts w:ascii="Arial" w:hAnsi="Arial" w:cs="Arial"/>
            <w:b/>
            <w:bCs/>
          </w:rPr>
          <w:t xml:space="preserve"> Modification Applications </w:t>
        </w:r>
        <w:r w:rsidRPr="007537F3">
          <w:rPr>
            <w:rFonts w:ascii="Arial" w:hAnsi="Arial" w:cs="Arial"/>
          </w:rPr>
          <w:t>relating to owners/operators of</w:t>
        </w:r>
        <w:r w:rsidRPr="00A33BFC">
          <w:rPr>
            <w:rFonts w:ascii="Arial" w:hAnsi="Arial" w:cs="Arial"/>
            <w:b/>
            <w:bCs/>
          </w:rPr>
          <w:t xml:space="preserve"> Distribution Systems </w:t>
        </w:r>
        <w:r w:rsidRPr="007537F3">
          <w:rPr>
            <w:rFonts w:ascii="Arial" w:hAnsi="Arial" w:cs="Arial"/>
          </w:rPr>
          <w:t xml:space="preserve">triggered by </w:t>
        </w:r>
        <w:r w:rsidRPr="00A33BFC">
          <w:rPr>
            <w:rFonts w:ascii="Arial" w:hAnsi="Arial" w:cs="Arial"/>
            <w:b/>
            <w:bCs/>
          </w:rPr>
          <w:t>Embedded Power Stations</w:t>
        </w:r>
        <w:r>
          <w:rPr>
            <w:rFonts w:ascii="Arial" w:hAnsi="Arial" w:cs="Arial"/>
            <w:b/>
            <w:bCs/>
          </w:rPr>
          <w:t xml:space="preserve"> </w:t>
        </w:r>
        <w:r w:rsidRPr="007537F3">
          <w:rPr>
            <w:rFonts w:ascii="Arial" w:hAnsi="Arial" w:cs="Arial"/>
          </w:rPr>
          <w:t xml:space="preserve">but </w:t>
        </w:r>
      </w:ins>
      <w:ins w:id="382" w:author="Angela Quinn (NESO)" w:date="2024-10-18T09:43:00Z">
        <w:r>
          <w:rPr>
            <w:rFonts w:ascii="Arial" w:hAnsi="Arial" w:cs="Arial"/>
          </w:rPr>
          <w:t xml:space="preserve">adapted as required </w:t>
        </w:r>
      </w:ins>
      <w:ins w:id="383" w:author="Angela Quinn (NESO)" w:date="2024-10-18T09:42:00Z">
        <w:r w:rsidRPr="007537F3">
          <w:rPr>
            <w:rFonts w:ascii="Arial" w:hAnsi="Arial" w:cs="Arial"/>
          </w:rPr>
          <w:t xml:space="preserve">on the </w:t>
        </w:r>
        <w:r>
          <w:rPr>
            <w:rFonts w:ascii="Arial" w:hAnsi="Arial" w:cs="Arial"/>
          </w:rPr>
          <w:t xml:space="preserve">following </w:t>
        </w:r>
        <w:r w:rsidRPr="007537F3">
          <w:rPr>
            <w:rFonts w:ascii="Arial" w:hAnsi="Arial" w:cs="Arial"/>
          </w:rPr>
          <w:t>basis</w:t>
        </w:r>
      </w:ins>
      <w:ins w:id="384" w:author="Angela Quinn (NESO)" w:date="2024-10-18T09:43:00Z">
        <w:r>
          <w:rPr>
            <w:rFonts w:ascii="Arial" w:hAnsi="Arial" w:cs="Arial"/>
          </w:rPr>
          <w:t>.</w:t>
        </w:r>
      </w:ins>
    </w:p>
    <w:p w14:paraId="0AC6066E" w14:textId="61A48563" w:rsidR="00B11162" w:rsidRDefault="2663BA3A" w:rsidP="001D741B">
      <w:pPr>
        <w:pStyle w:val="clauseindent"/>
        <w:widowControl/>
        <w:ind w:left="2835" w:hanging="1133"/>
        <w:jc w:val="both"/>
        <w:rPr>
          <w:ins w:id="385" w:author="Angela Quinn (NESO)" w:date="2024-10-18T09:56:00Z"/>
          <w:rFonts w:ascii="Arial" w:hAnsi="Arial" w:cs="Arial"/>
        </w:rPr>
      </w:pPr>
      <w:ins w:id="386" w:author="Angela Quinn (NESO)" w:date="2024-10-18T09:43:00Z">
        <w:r w:rsidRPr="7CFA61A9">
          <w:rPr>
            <w:rFonts w:ascii="Arial" w:hAnsi="Arial" w:cs="Arial"/>
          </w:rPr>
          <w:t>6.9</w:t>
        </w:r>
        <w:r w:rsidR="49306DF1" w:rsidRPr="7CFA61A9">
          <w:rPr>
            <w:rFonts w:ascii="Arial" w:hAnsi="Arial" w:cs="Arial"/>
          </w:rPr>
          <w:t>.3.5.</w:t>
        </w:r>
      </w:ins>
      <w:ins w:id="387" w:author="Angela Quinn (NESO)" w:date="2024-10-18T09:54:00Z">
        <w:r w:rsidR="3ADDB6F9" w:rsidRPr="7CFA61A9">
          <w:rPr>
            <w:rFonts w:ascii="Arial" w:hAnsi="Arial" w:cs="Arial"/>
          </w:rPr>
          <w:t>2</w:t>
        </w:r>
      </w:ins>
      <w:ins w:id="388" w:author="Angela Quinn (NESO)" w:date="2024-10-18T09:44:00Z">
        <w:r w:rsidR="001D741B">
          <w:tab/>
        </w:r>
        <w:r w:rsidR="012B402F" w:rsidRPr="7CFA61A9">
          <w:rPr>
            <w:rFonts w:ascii="Arial" w:hAnsi="Arial" w:cs="Arial"/>
          </w:rPr>
          <w:t xml:space="preserve">Where a </w:t>
        </w:r>
        <w:r w:rsidR="012B402F" w:rsidRPr="007537F3">
          <w:rPr>
            <w:rFonts w:ascii="Arial" w:hAnsi="Arial" w:cs="Arial"/>
            <w:b/>
            <w:bCs/>
          </w:rPr>
          <w:t>Modification Notice</w:t>
        </w:r>
        <w:r w:rsidR="012B402F" w:rsidRPr="7CFA61A9">
          <w:rPr>
            <w:rFonts w:ascii="Arial" w:hAnsi="Arial" w:cs="Arial"/>
          </w:rPr>
          <w:t xml:space="preserve"> is issued by </w:t>
        </w:r>
        <w:r w:rsidR="012B402F" w:rsidRPr="007537F3">
          <w:rPr>
            <w:rFonts w:ascii="Arial" w:hAnsi="Arial" w:cs="Arial"/>
            <w:b/>
            <w:bCs/>
          </w:rPr>
          <w:t>The Company</w:t>
        </w:r>
        <w:r w:rsidR="012B402F" w:rsidRPr="7CFA61A9">
          <w:rPr>
            <w:rFonts w:ascii="Arial" w:hAnsi="Arial" w:cs="Arial"/>
          </w:rPr>
          <w:t xml:space="preserve"> to the </w:t>
        </w:r>
        <w:r w:rsidR="012B402F" w:rsidRPr="007537F3">
          <w:rPr>
            <w:rFonts w:ascii="Arial" w:hAnsi="Arial" w:cs="Arial"/>
            <w:b/>
            <w:bCs/>
          </w:rPr>
          <w:t>U</w:t>
        </w:r>
      </w:ins>
      <w:ins w:id="389" w:author="Angela Quinn (NESO)" w:date="2024-10-18T09:45:00Z">
        <w:r w:rsidR="012B402F" w:rsidRPr="007537F3">
          <w:rPr>
            <w:rFonts w:ascii="Arial" w:hAnsi="Arial" w:cs="Arial"/>
            <w:b/>
            <w:bCs/>
          </w:rPr>
          <w:t>ser</w:t>
        </w:r>
        <w:r w:rsidR="012B402F" w:rsidRPr="7CFA61A9">
          <w:rPr>
            <w:rFonts w:ascii="Arial" w:hAnsi="Arial" w:cs="Arial"/>
          </w:rPr>
          <w:t xml:space="preserve"> </w:t>
        </w:r>
      </w:ins>
      <w:ins w:id="390" w:author="Angela Quinn (NESO)" w:date="2024-10-18T09:51:00Z">
        <w:r w:rsidR="2B9ACDD0" w:rsidRPr="7CFA61A9">
          <w:rPr>
            <w:rFonts w:ascii="Arial" w:hAnsi="Arial" w:cs="Arial"/>
          </w:rPr>
          <w:t>under Par</w:t>
        </w:r>
      </w:ins>
      <w:ins w:id="391" w:author="Angela Quinn (NESO)" w:date="2024-10-18T09:52:00Z">
        <w:r w:rsidR="2B9ACDD0" w:rsidRPr="7CFA61A9">
          <w:rPr>
            <w:rFonts w:ascii="Arial" w:hAnsi="Arial" w:cs="Arial"/>
          </w:rPr>
          <w:t>a</w:t>
        </w:r>
      </w:ins>
      <w:ins w:id="392" w:author="Angela Quinn (NESO)" w:date="2024-10-18T09:51:00Z">
        <w:r w:rsidR="2B9ACDD0" w:rsidRPr="7CFA61A9">
          <w:rPr>
            <w:rFonts w:ascii="Arial" w:hAnsi="Arial" w:cs="Arial"/>
          </w:rPr>
          <w:t>g</w:t>
        </w:r>
      </w:ins>
      <w:ins w:id="393" w:author="Angela Quinn (NESO)" w:date="2024-10-18T09:52:00Z">
        <w:r w:rsidR="2B9ACDD0" w:rsidRPr="7CFA61A9">
          <w:rPr>
            <w:rFonts w:ascii="Arial" w:hAnsi="Arial" w:cs="Arial"/>
          </w:rPr>
          <w:t>rap</w:t>
        </w:r>
      </w:ins>
      <w:ins w:id="394" w:author="Angela Quinn (NESO)" w:date="2024-10-18T09:51:00Z">
        <w:r w:rsidR="2B9ACDD0" w:rsidRPr="7CFA61A9">
          <w:rPr>
            <w:rFonts w:ascii="Arial" w:hAnsi="Arial" w:cs="Arial"/>
          </w:rPr>
          <w:t xml:space="preserve">h </w:t>
        </w:r>
      </w:ins>
      <w:ins w:id="395" w:author="Angela Quinn (NESO)" w:date="2024-10-18T09:52:00Z">
        <w:r w:rsidR="2B9ACDD0" w:rsidRPr="7CFA61A9">
          <w:rPr>
            <w:rFonts w:ascii="Arial" w:hAnsi="Arial" w:cs="Arial"/>
          </w:rPr>
          <w:t xml:space="preserve">6.9.3 </w:t>
        </w:r>
      </w:ins>
      <w:ins w:id="396" w:author="Angela Quinn (NESO)" w:date="2024-10-18T09:45:00Z">
        <w:r w:rsidR="012B402F" w:rsidRPr="7CFA61A9">
          <w:rPr>
            <w:rFonts w:ascii="Arial" w:hAnsi="Arial" w:cs="Arial"/>
          </w:rPr>
          <w:t xml:space="preserve">on receipt </w:t>
        </w:r>
      </w:ins>
      <w:ins w:id="397"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398" w:author="Angela Quinn (NESO)" w:date="2024-10-18T09:45:00Z">
        <w:r w:rsidR="012B402F" w:rsidRPr="7CFA61A9">
          <w:rPr>
            <w:rFonts w:ascii="Arial" w:hAnsi="Arial" w:cs="Arial"/>
          </w:rPr>
          <w:t xml:space="preserve">of a </w:t>
        </w:r>
        <w:r w:rsidR="012B402F" w:rsidRPr="007537F3">
          <w:rPr>
            <w:rFonts w:ascii="Arial" w:hAnsi="Arial" w:cs="Arial"/>
            <w:b/>
            <w:bCs/>
          </w:rPr>
          <w:t xml:space="preserve">Gate 1 </w:t>
        </w:r>
      </w:ins>
      <w:ins w:id="399" w:author="Angela Quinn (NESO)" w:date="2024-10-18T09:50:00Z">
        <w:r w:rsidR="5524F6EB" w:rsidRPr="007537F3">
          <w:rPr>
            <w:rFonts w:ascii="Arial" w:hAnsi="Arial" w:cs="Arial"/>
            <w:b/>
            <w:bCs/>
          </w:rPr>
          <w:t>Application</w:t>
        </w:r>
        <w:r w:rsidR="5524F6EB" w:rsidRPr="7CFA61A9">
          <w:rPr>
            <w:rFonts w:ascii="Arial" w:hAnsi="Arial" w:cs="Arial"/>
          </w:rPr>
          <w:t xml:space="preserve"> </w:t>
        </w:r>
      </w:ins>
      <w:ins w:id="400" w:author="Angela Quinn (NESO)" w:date="2024-10-18T09:58:00Z">
        <w:r w:rsidR="3EDED590" w:rsidRPr="7CFA61A9">
          <w:rPr>
            <w:rFonts w:ascii="Arial" w:hAnsi="Arial" w:cs="Arial"/>
          </w:rPr>
          <w:t xml:space="preserve">for </w:t>
        </w:r>
      </w:ins>
      <w:ins w:id="401" w:author="Angela Quinn (NESO)" w:date="2024-10-18T09:50:00Z">
        <w:r w:rsidR="5524F6EB" w:rsidRPr="7CFA61A9">
          <w:rPr>
            <w:rFonts w:ascii="Arial" w:hAnsi="Arial" w:cs="Arial"/>
          </w:rPr>
          <w:t xml:space="preserve"> a </w:t>
        </w:r>
      </w:ins>
      <w:ins w:id="402" w:author="Angela Quinn (NESO)" w:date="2024-10-18T09:59:00Z">
        <w:r w:rsidR="747CC5C3" w:rsidRPr="7CFA61A9">
          <w:rPr>
            <w:rFonts w:ascii="Arial" w:hAnsi="Arial" w:cs="Arial"/>
            <w:b/>
            <w:bCs/>
          </w:rPr>
          <w:t xml:space="preserve">BEGA </w:t>
        </w:r>
        <w:r w:rsidR="747CC5C3" w:rsidRPr="007537F3">
          <w:rPr>
            <w:rFonts w:ascii="Arial" w:hAnsi="Arial" w:cs="Arial"/>
          </w:rPr>
          <w:t>for a</w:t>
        </w:r>
        <w:r w:rsidR="747CC5C3" w:rsidRPr="7CFA61A9">
          <w:rPr>
            <w:rFonts w:ascii="Arial" w:hAnsi="Arial" w:cs="Arial"/>
            <w:b/>
            <w:bCs/>
          </w:rPr>
          <w:t xml:space="preserve"> </w:t>
        </w:r>
      </w:ins>
      <w:ins w:id="403" w:author="Angela Quinn (NESO)" w:date="2024-10-18T09:51:00Z">
        <w:r w:rsidR="5524F6EB" w:rsidRPr="007537F3">
          <w:rPr>
            <w:rFonts w:ascii="Arial" w:hAnsi="Arial" w:cs="Arial"/>
            <w:b/>
            <w:bCs/>
          </w:rPr>
          <w:t>Large Embedded Power Station</w:t>
        </w:r>
        <w:r w:rsidR="5524F6EB" w:rsidRPr="7CFA61A9">
          <w:rPr>
            <w:rFonts w:ascii="Arial" w:hAnsi="Arial" w:cs="Arial"/>
          </w:rPr>
          <w:t xml:space="preserve"> or </w:t>
        </w:r>
        <w:r w:rsidR="5524F6EB" w:rsidRPr="007537F3">
          <w:rPr>
            <w:rFonts w:ascii="Arial" w:hAnsi="Arial" w:cs="Arial"/>
            <w:b/>
            <w:bCs/>
          </w:rPr>
          <w:t>BELL</w:t>
        </w:r>
        <w:r w:rsidR="2B9ACDD0" w:rsidRPr="007537F3">
          <w:rPr>
            <w:rFonts w:ascii="Arial" w:hAnsi="Arial" w:cs="Arial"/>
            <w:b/>
            <w:bCs/>
          </w:rPr>
          <w:t>A</w:t>
        </w:r>
        <w:r w:rsidR="2B9ACDD0" w:rsidRPr="7CFA61A9">
          <w:rPr>
            <w:rFonts w:ascii="Arial" w:hAnsi="Arial" w:cs="Arial"/>
          </w:rPr>
          <w:t xml:space="preserve">, </w:t>
        </w:r>
      </w:ins>
      <w:ins w:id="404" w:author="Angela Quinn (NESO)" w:date="2024-10-18T09:52:00Z">
        <w:r w:rsidR="2B9ACDD0" w:rsidRPr="7CFA61A9">
          <w:rPr>
            <w:rFonts w:ascii="Arial" w:hAnsi="Arial" w:cs="Arial"/>
          </w:rPr>
          <w:t xml:space="preserve">the notice is </w:t>
        </w:r>
      </w:ins>
      <w:ins w:id="405" w:author="Angela Quinn (NESO)" w:date="2024-10-18T09:55:00Z">
        <w:r w:rsidR="3ADDB6F9" w:rsidRPr="7CFA61A9">
          <w:rPr>
            <w:rFonts w:ascii="Arial" w:hAnsi="Arial" w:cs="Arial"/>
          </w:rPr>
          <w:t xml:space="preserve">solely </w:t>
        </w:r>
      </w:ins>
      <w:ins w:id="406" w:author="Angela Quinn (NESO)" w:date="2024-10-18T09:52:00Z">
        <w:r w:rsidR="2B9ACDD0" w:rsidRPr="7CFA61A9">
          <w:rPr>
            <w:rFonts w:ascii="Arial" w:hAnsi="Arial" w:cs="Arial"/>
          </w:rPr>
          <w:t xml:space="preserve">to inform the </w:t>
        </w:r>
        <w:r w:rsidR="2B9ACDD0" w:rsidRPr="007537F3">
          <w:rPr>
            <w:rFonts w:ascii="Arial" w:hAnsi="Arial" w:cs="Arial"/>
            <w:b/>
            <w:bCs/>
          </w:rPr>
          <w:t>User</w:t>
        </w:r>
        <w:r w:rsidR="2B9ACDD0" w:rsidRPr="7CFA61A9">
          <w:rPr>
            <w:rFonts w:ascii="Arial" w:hAnsi="Arial" w:cs="Arial"/>
          </w:rPr>
          <w:t xml:space="preserve"> of </w:t>
        </w:r>
      </w:ins>
      <w:ins w:id="407" w:author="Angela Quinn (NESO)" w:date="2024-10-18T09:53:00Z">
        <w:r w:rsidR="2B9ACDD0" w:rsidRPr="7CFA61A9">
          <w:rPr>
            <w:rFonts w:ascii="Arial" w:hAnsi="Arial" w:cs="Arial"/>
          </w:rPr>
          <w:t xml:space="preserve">the </w:t>
        </w:r>
        <w:r w:rsidR="2B9ACDD0" w:rsidRPr="007537F3">
          <w:rPr>
            <w:rFonts w:ascii="Arial" w:hAnsi="Arial" w:cs="Arial"/>
            <w:b/>
            <w:bCs/>
          </w:rPr>
          <w:t>Gate 1 Application</w:t>
        </w:r>
        <w:r w:rsidR="2B9ACDD0" w:rsidRPr="7CFA61A9">
          <w:rPr>
            <w:rFonts w:ascii="Arial" w:hAnsi="Arial" w:cs="Arial"/>
          </w:rPr>
          <w:t xml:space="preserve"> and no details of the impact on the </w:t>
        </w:r>
        <w:r w:rsidR="2B9ACDD0" w:rsidRPr="007537F3">
          <w:rPr>
            <w:rFonts w:ascii="Arial" w:hAnsi="Arial" w:cs="Arial"/>
            <w:b/>
            <w:bCs/>
          </w:rPr>
          <w:t xml:space="preserve">National Electricity </w:t>
        </w:r>
      </w:ins>
      <w:ins w:id="408" w:author="Angela Quinn (NESO)" w:date="2024-10-18T09:55:00Z">
        <w:r w:rsidR="3ADDB6F9" w:rsidRPr="007537F3">
          <w:rPr>
            <w:rFonts w:ascii="Arial" w:hAnsi="Arial" w:cs="Arial"/>
            <w:b/>
            <w:bCs/>
          </w:rPr>
          <w:t xml:space="preserve">Transmission </w:t>
        </w:r>
      </w:ins>
      <w:ins w:id="409" w:author="Angela Quinn (NESO)" w:date="2024-10-18T09:53:00Z">
        <w:r w:rsidR="2B9ACDD0" w:rsidRPr="007537F3">
          <w:rPr>
            <w:rFonts w:ascii="Arial" w:hAnsi="Arial" w:cs="Arial"/>
            <w:b/>
            <w:bCs/>
          </w:rPr>
          <w:t>System</w:t>
        </w:r>
        <w:r w:rsidR="2B9ACDD0" w:rsidRPr="7CFA61A9">
          <w:rPr>
            <w:rFonts w:ascii="Arial" w:hAnsi="Arial" w:cs="Arial"/>
          </w:rPr>
          <w:t xml:space="preserve"> will be provided or </w:t>
        </w:r>
        <w:r w:rsidR="2B9ACDD0" w:rsidRPr="007537F3">
          <w:rPr>
            <w:rFonts w:ascii="Arial" w:hAnsi="Arial" w:cs="Arial"/>
            <w:b/>
            <w:bCs/>
          </w:rPr>
          <w:t>Modification Application</w:t>
        </w:r>
        <w:r w:rsidR="2B9ACDD0" w:rsidRPr="7CFA61A9">
          <w:rPr>
            <w:rFonts w:ascii="Arial" w:hAnsi="Arial" w:cs="Arial"/>
          </w:rPr>
          <w:t xml:space="preserve"> r</w:t>
        </w:r>
      </w:ins>
      <w:ins w:id="410" w:author="Angela Quinn (NESO)" w:date="2024-10-18T09:54:00Z">
        <w:r w:rsidR="2B9ACDD0" w:rsidRPr="7CFA61A9">
          <w:rPr>
            <w:rFonts w:ascii="Arial" w:hAnsi="Arial" w:cs="Arial"/>
          </w:rPr>
          <w:t xml:space="preserve">equired from the </w:t>
        </w:r>
        <w:r w:rsidR="2B9ACDD0" w:rsidRPr="007537F3">
          <w:rPr>
            <w:rFonts w:ascii="Arial" w:hAnsi="Arial" w:cs="Arial"/>
            <w:b/>
            <w:bCs/>
          </w:rPr>
          <w:t>User</w:t>
        </w:r>
        <w:r w:rsidR="2B9ACDD0" w:rsidRPr="7CFA61A9">
          <w:rPr>
            <w:rFonts w:ascii="Arial" w:hAnsi="Arial" w:cs="Arial"/>
          </w:rPr>
          <w:t xml:space="preserve"> as provided for in that Par</w:t>
        </w:r>
        <w:r w:rsidR="3ADDB6F9" w:rsidRPr="7CFA61A9">
          <w:rPr>
            <w:rFonts w:ascii="Arial" w:hAnsi="Arial" w:cs="Arial"/>
          </w:rPr>
          <w:t>agraph.</w:t>
        </w:r>
      </w:ins>
    </w:p>
    <w:p w14:paraId="3DC9C352" w14:textId="7F6766FF" w:rsidR="00641747" w:rsidRDefault="3ADDB6F9" w:rsidP="00CA2ECB">
      <w:pPr>
        <w:pStyle w:val="clauseindent"/>
        <w:widowControl/>
        <w:ind w:left="2835" w:hanging="1133"/>
        <w:jc w:val="both"/>
        <w:rPr>
          <w:rFonts w:ascii="Arial" w:hAnsi="Arial" w:cs="Arial"/>
        </w:rPr>
      </w:pPr>
      <w:ins w:id="411" w:author="Angela Quinn (NESO)" w:date="2024-10-18T09:56:00Z">
        <w:r w:rsidRPr="7CFA61A9">
          <w:rPr>
            <w:rFonts w:ascii="Arial" w:hAnsi="Arial" w:cs="Arial"/>
          </w:rPr>
          <w:t>6.9.3.5.3</w:t>
        </w:r>
        <w:r w:rsidR="00B11162">
          <w:tab/>
        </w:r>
        <w:r w:rsidRPr="7CFA61A9">
          <w:rPr>
            <w:rFonts w:ascii="Arial" w:hAnsi="Arial" w:cs="Arial"/>
          </w:rPr>
          <w:t xml:space="preserve">Where a </w:t>
        </w:r>
        <w:r w:rsidRPr="7CFA61A9">
          <w:rPr>
            <w:rFonts w:ascii="Arial" w:hAnsi="Arial" w:cs="Arial"/>
            <w:b/>
            <w:bCs/>
          </w:rPr>
          <w:t>Modification Notice</w:t>
        </w:r>
        <w:r w:rsidRPr="7CFA61A9">
          <w:rPr>
            <w:rFonts w:ascii="Arial" w:hAnsi="Arial" w:cs="Arial"/>
          </w:rPr>
          <w:t xml:space="preserve"> is issued by </w:t>
        </w:r>
        <w:r w:rsidRPr="7CFA61A9">
          <w:rPr>
            <w:rFonts w:ascii="Arial" w:hAnsi="Arial" w:cs="Arial"/>
            <w:b/>
            <w:bCs/>
          </w:rPr>
          <w:t>The Company</w:t>
        </w:r>
        <w:r w:rsidRPr="7CFA61A9">
          <w:rPr>
            <w:rFonts w:ascii="Arial" w:hAnsi="Arial" w:cs="Arial"/>
          </w:rPr>
          <w:t xml:space="preserve"> to the </w:t>
        </w:r>
        <w:r w:rsidRPr="7CFA61A9">
          <w:rPr>
            <w:rFonts w:ascii="Arial" w:hAnsi="Arial" w:cs="Arial"/>
            <w:b/>
            <w:bCs/>
          </w:rPr>
          <w:t>User</w:t>
        </w:r>
        <w:r w:rsidRPr="7CFA61A9">
          <w:rPr>
            <w:rFonts w:ascii="Arial" w:hAnsi="Arial" w:cs="Arial"/>
          </w:rPr>
          <w:t xml:space="preserve"> under Paragraph 6.9.3 on receipt </w:t>
        </w:r>
      </w:ins>
      <w:ins w:id="412"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13" w:author="Angela Quinn (NESO)" w:date="2024-10-18T09:56:00Z">
        <w:r w:rsidRPr="7CFA61A9">
          <w:rPr>
            <w:rFonts w:ascii="Arial" w:hAnsi="Arial" w:cs="Arial"/>
          </w:rPr>
          <w:t xml:space="preserve">of a </w:t>
        </w:r>
        <w:r w:rsidRPr="7CFA61A9">
          <w:rPr>
            <w:rFonts w:ascii="Arial" w:hAnsi="Arial" w:cs="Arial"/>
            <w:b/>
            <w:bCs/>
          </w:rPr>
          <w:t>Gate 2 Application</w:t>
        </w:r>
        <w:r w:rsidRPr="7CFA61A9">
          <w:rPr>
            <w:rFonts w:ascii="Arial" w:hAnsi="Arial" w:cs="Arial"/>
          </w:rPr>
          <w:t xml:space="preserve"> by a</w:t>
        </w:r>
      </w:ins>
      <w:ins w:id="414" w:author="Angela Quinn (NESO)" w:date="2024-10-18T09:59:00Z">
        <w:r w:rsidR="2B9BDA8A" w:rsidRPr="7CFA61A9">
          <w:rPr>
            <w:rFonts w:ascii="Arial" w:hAnsi="Arial" w:cs="Arial"/>
          </w:rPr>
          <w:t>n</w:t>
        </w:r>
      </w:ins>
      <w:ins w:id="415" w:author="Angela Quinn (NESO)" w:date="2024-10-18T09:56:00Z">
        <w:r w:rsidRPr="7CFA61A9">
          <w:rPr>
            <w:rFonts w:ascii="Arial" w:hAnsi="Arial" w:cs="Arial"/>
          </w:rPr>
          <w:t xml:space="preserve"> </w:t>
        </w:r>
        <w:r w:rsidRPr="7CFA61A9">
          <w:rPr>
            <w:rFonts w:ascii="Arial" w:hAnsi="Arial" w:cs="Arial"/>
            <w:b/>
            <w:bCs/>
          </w:rPr>
          <w:t>Embedded Power Station</w:t>
        </w:r>
        <w:r w:rsidRPr="7CFA61A9">
          <w:rPr>
            <w:rFonts w:ascii="Arial" w:hAnsi="Arial" w:cs="Arial"/>
          </w:rPr>
          <w:t xml:space="preserve"> </w:t>
        </w:r>
      </w:ins>
      <w:ins w:id="416" w:author="Angela Quinn (NESO)" w:date="2024-10-18T09:59:00Z">
        <w:r w:rsidR="2B9BDA8A" w:rsidRPr="7CFA61A9">
          <w:rPr>
            <w:rFonts w:ascii="Arial" w:hAnsi="Arial" w:cs="Arial"/>
          </w:rPr>
          <w:t>f</w:t>
        </w:r>
      </w:ins>
      <w:ins w:id="417" w:author="Angela Quinn (NESO)" w:date="2024-10-18T10:00:00Z">
        <w:r w:rsidR="2B9BDA8A" w:rsidRPr="7CFA61A9">
          <w:rPr>
            <w:rFonts w:ascii="Arial" w:hAnsi="Arial" w:cs="Arial"/>
          </w:rPr>
          <w:t xml:space="preserve">or a </w:t>
        </w:r>
        <w:r w:rsidR="2B9BDA8A" w:rsidRPr="007537F3">
          <w:rPr>
            <w:rFonts w:ascii="Arial" w:hAnsi="Arial" w:cs="Arial"/>
            <w:b/>
            <w:bCs/>
          </w:rPr>
          <w:t>BEGA</w:t>
        </w:r>
        <w:r w:rsidR="2B9BDA8A" w:rsidRPr="7CFA61A9">
          <w:rPr>
            <w:rFonts w:ascii="Arial" w:hAnsi="Arial" w:cs="Arial"/>
          </w:rPr>
          <w:t xml:space="preserve"> </w:t>
        </w:r>
      </w:ins>
      <w:ins w:id="418" w:author="Angela Quinn (NESO)" w:date="2024-10-18T09:56:00Z">
        <w:r w:rsidRPr="7CFA61A9">
          <w:rPr>
            <w:rFonts w:ascii="Arial" w:hAnsi="Arial" w:cs="Arial"/>
          </w:rPr>
          <w:t xml:space="preserve">or </w:t>
        </w:r>
        <w:r w:rsidRPr="7CFA61A9">
          <w:rPr>
            <w:rFonts w:ascii="Arial" w:hAnsi="Arial" w:cs="Arial"/>
            <w:b/>
            <w:bCs/>
          </w:rPr>
          <w:t>BELLA</w:t>
        </w:r>
        <w:r w:rsidRPr="7CFA61A9">
          <w:rPr>
            <w:rFonts w:ascii="Arial" w:hAnsi="Arial" w:cs="Arial"/>
          </w:rPr>
          <w:t xml:space="preserve">, the </w:t>
        </w:r>
      </w:ins>
      <w:ins w:id="419" w:author="Angela Quinn (NESO)" w:date="2024-10-18T10:00:00Z">
        <w:r w:rsidR="477B9651" w:rsidRPr="007537F3">
          <w:rPr>
            <w:rFonts w:ascii="Arial" w:hAnsi="Arial" w:cs="Arial"/>
            <w:b/>
            <w:bCs/>
          </w:rPr>
          <w:t>Modification Application</w:t>
        </w:r>
        <w:r w:rsidR="477B9651" w:rsidRPr="7CFA61A9">
          <w:rPr>
            <w:rFonts w:ascii="Arial" w:hAnsi="Arial" w:cs="Arial"/>
          </w:rPr>
          <w:t xml:space="preserve"> </w:t>
        </w:r>
      </w:ins>
      <w:ins w:id="420" w:author="Angela Quinn (NESO)" w:date="2024-10-27T14:07:00Z">
        <w:r w:rsidR="3F6F1DE1" w:rsidRPr="7CFA61A9">
          <w:rPr>
            <w:rFonts w:ascii="Arial" w:hAnsi="Arial" w:cs="Arial"/>
          </w:rPr>
          <w:t xml:space="preserve">by the </w:t>
        </w:r>
        <w:r w:rsidR="3F6F1DE1" w:rsidRPr="007537F3">
          <w:rPr>
            <w:rFonts w:ascii="Arial" w:hAnsi="Arial" w:cs="Arial"/>
            <w:b/>
            <w:bCs/>
          </w:rPr>
          <w:t>User</w:t>
        </w:r>
        <w:r w:rsidR="3F6F1DE1" w:rsidRPr="7CFA61A9">
          <w:rPr>
            <w:rFonts w:ascii="Arial" w:hAnsi="Arial" w:cs="Arial"/>
          </w:rPr>
          <w:t xml:space="preserve"> </w:t>
        </w:r>
      </w:ins>
      <w:ins w:id="421" w:author="Angela Quinn (NESO)" w:date="2024-10-18T10:00:00Z">
        <w:r w:rsidR="477B9651" w:rsidRPr="7CFA61A9">
          <w:rPr>
            <w:rFonts w:ascii="Arial" w:hAnsi="Arial" w:cs="Arial"/>
          </w:rPr>
          <w:t xml:space="preserve">will be made in accordance with the </w:t>
        </w:r>
        <w:r w:rsidR="477B9651" w:rsidRPr="007537F3">
          <w:rPr>
            <w:rFonts w:ascii="Arial" w:hAnsi="Arial" w:cs="Arial"/>
            <w:b/>
            <w:bCs/>
          </w:rPr>
          <w:t>Gated Application and Offer Process</w:t>
        </w:r>
      </w:ins>
      <w:ins w:id="422" w:author="Angela Quinn (NESO)" w:date="2024-10-18T09:56:00Z">
        <w:r w:rsidRPr="7CFA61A9">
          <w:rPr>
            <w:rFonts w:ascii="Arial" w:hAnsi="Arial" w:cs="Arial"/>
          </w:rPr>
          <w:t>.</w:t>
        </w:r>
      </w:ins>
    </w:p>
    <w:p w14:paraId="3B1D9514" w14:textId="77777777" w:rsidR="00CA2ECB" w:rsidRDefault="00CA2ECB" w:rsidP="00CA2ECB">
      <w:pPr>
        <w:pStyle w:val="clauseindent"/>
        <w:widowControl/>
        <w:ind w:left="2420" w:hanging="1133"/>
        <w:jc w:val="both"/>
        <w:rPr>
          <w:rFonts w:ascii="Arial" w:hAnsi="Arial" w:cs="Arial"/>
        </w:rPr>
      </w:pPr>
      <w:bookmarkStart w:id="423" w:name="_DV_M161"/>
      <w:bookmarkEnd w:id="423"/>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424" w:name="_DV_M162"/>
      <w:bookmarkEnd w:id="424"/>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425" w:name="_DV_M163"/>
      <w:bookmarkEnd w:id="425"/>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426" w:name="_DV_M164"/>
      <w:bookmarkEnd w:id="426"/>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427" w:name="_DV_M165"/>
      <w:bookmarkEnd w:id="427"/>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428"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429"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429"/>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430" w:name="_DV_C3"/>
      <w:r w:rsidRPr="00CC7C3D">
        <w:rPr>
          <w:rStyle w:val="DeltaViewInsertion"/>
          <w:rFonts w:ascii="Arial" w:hAnsi="Arial" w:cs="Arial"/>
          <w:color w:val="auto"/>
          <w:u w:val="none"/>
        </w:rPr>
        <w:t xml:space="preserve">Where </w:t>
      </w:r>
      <w:bookmarkEnd w:id="430"/>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431" w:name="_DV_M166"/>
      <w:bookmarkEnd w:id="431"/>
      <w:r>
        <w:t xml:space="preserve">GENERAL PROVISIONS CONCERNING MODIFICATIONS AND NEWCONNECTION SITES </w:t>
      </w:r>
      <w:bookmarkEnd w:id="428"/>
    </w:p>
    <w:p w14:paraId="448EC185" w14:textId="77777777" w:rsidR="00CA2ECB" w:rsidRDefault="00CA2ECB" w:rsidP="00CA2ECB">
      <w:pPr>
        <w:pStyle w:val="Heading4"/>
        <w:widowControl/>
        <w:numPr>
          <w:ilvl w:val="2"/>
          <w:numId w:val="10"/>
        </w:numPr>
        <w:jc w:val="both"/>
        <w:rPr>
          <w:rFonts w:ascii="Arial" w:hAnsi="Arial" w:cs="Arial"/>
        </w:rPr>
      </w:pPr>
      <w:bookmarkStart w:id="432" w:name="_DV_M167"/>
      <w:bookmarkEnd w:id="432"/>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433" w:name="_DV_M168"/>
      <w:bookmarkEnd w:id="433"/>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434" w:name="_DV_C8"/>
      <w:r w:rsidRPr="00CC7C3D">
        <w:rPr>
          <w:rStyle w:val="DeltaViewInsertion"/>
          <w:rFonts w:ascii="Arial" w:hAnsi="Arial" w:cs="Arial"/>
          <w:color w:val="auto"/>
          <w:u w:val="none"/>
        </w:rPr>
        <w:t xml:space="preserve"> </w:t>
      </w:r>
      <w:bookmarkEnd w:id="434"/>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435" w:name="_DV_M170"/>
      <w:bookmarkStart w:id="436" w:name="_DV_C9"/>
      <w:bookmarkEnd w:id="435"/>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436"/>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437" w:name="_DV_M171"/>
      <w:bookmarkEnd w:id="437"/>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438" w:name="_DV_M172"/>
      <w:bookmarkEnd w:id="438"/>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439" w:name="_DV_M173"/>
      <w:bookmarkEnd w:id="439"/>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numPr>
          <w:ilvl w:val="0"/>
          <w:numId w:val="0"/>
        </w:numPr>
        <w:ind w:left="1701" w:hanging="850"/>
        <w:jc w:val="both"/>
        <w:rPr>
          <w:rFonts w:ascii="Arial" w:hAnsi="Arial" w:cs="Arial"/>
        </w:rPr>
      </w:pPr>
      <w:bookmarkStart w:id="440" w:name="_DV_M174"/>
      <w:bookmarkEnd w:id="440"/>
      <w:r>
        <w:rPr>
          <w:rFonts w:ascii="Arial" w:hAnsi="Arial" w:cs="Arial"/>
        </w:rPr>
        <w:t>6.10.4</w:t>
      </w:r>
      <w:r>
        <w:rPr>
          <w:rFonts w:ascii="Arial" w:hAnsi="Arial" w:cs="Arial"/>
        </w:rPr>
        <w:tab/>
      </w:r>
      <w:ins w:id="441" w:author="Angela Quinn (NESO)" w:date="2024-10-18T08:23:00Z">
        <w:r w:rsidR="00CA54F8">
          <w:rPr>
            <w:rFonts w:ascii="Arial" w:hAnsi="Arial" w:cs="Arial"/>
          </w:rPr>
          <w:t xml:space="preserve">This </w:t>
        </w:r>
        <w:r w:rsidR="00CC299D">
          <w:rPr>
            <w:rFonts w:ascii="Arial" w:hAnsi="Arial" w:cs="Arial"/>
          </w:rPr>
          <w:t xml:space="preserve">Paragraph does not apply in the case of </w:t>
        </w:r>
        <w:r w:rsidR="00CC299D" w:rsidRPr="007829AF">
          <w:rPr>
            <w:rFonts w:ascii="Arial" w:hAnsi="Arial" w:cs="Arial"/>
            <w:b/>
            <w:bCs/>
          </w:rPr>
          <w:t>Gated Offers</w:t>
        </w:r>
        <w:r w:rsidR="007829AF">
          <w:rPr>
            <w:rFonts w:ascii="Arial" w:hAnsi="Arial" w:cs="Arial"/>
          </w:rPr>
          <w:t xml:space="preserve"> and  references within</w:t>
        </w:r>
      </w:ins>
      <w:ins w:id="442" w:author="Angela Quinn (NESO)" w:date="2024-10-18T08:24:00Z">
        <w:r w:rsidR="007829AF">
          <w:rPr>
            <w:rFonts w:ascii="Arial" w:hAnsi="Arial" w:cs="Arial"/>
          </w:rPr>
          <w:t xml:space="preserve"> it shall be construed accordingly</w:t>
        </w:r>
      </w:ins>
      <w:ins w:id="443"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444" w:name="_DV_M175"/>
      <w:bookmarkEnd w:id="444"/>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445" w:name="_DV_M176"/>
      <w:bookmarkEnd w:id="445"/>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446" w:name="_DV_M177"/>
      <w:bookmarkEnd w:id="446"/>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447" w:name="_DV_M178"/>
      <w:bookmarkStart w:id="448" w:name="_Toc490940258"/>
      <w:bookmarkEnd w:id="447"/>
      <w:r>
        <w:rPr>
          <w:rFonts w:ascii="Arial" w:hAnsi="Arial" w:cs="Arial"/>
        </w:rPr>
        <w:t xml:space="preserve">  </w:t>
      </w:r>
      <w:bookmarkEnd w:id="448"/>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449" w:name="_DV_M179"/>
      <w:bookmarkEnd w:id="319"/>
      <w:bookmarkEnd w:id="449"/>
      <w:r>
        <w:t>NUCLEAR INSTALLATIONS</w:t>
      </w:r>
    </w:p>
    <w:p w14:paraId="1B3E5B6F" w14:textId="77777777" w:rsidR="00CA2ECB" w:rsidRDefault="00DC6AED" w:rsidP="005D108C">
      <w:pPr>
        <w:pStyle w:val="Heading4"/>
        <w:numPr>
          <w:ilvl w:val="0"/>
          <w:numId w:val="0"/>
        </w:numPr>
        <w:ind w:left="1843" w:hanging="1984"/>
        <w:jc w:val="both"/>
        <w:rPr>
          <w:rFonts w:ascii="Arial" w:hAnsi="Arial" w:cs="Arial"/>
        </w:rPr>
      </w:pPr>
      <w:bookmarkStart w:id="450" w:name="_DV_M180"/>
      <w:bookmarkEnd w:id="450"/>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 xml:space="preserve">(but subject to 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451" w:name="_DV_M181"/>
      <w:bookmarkEnd w:id="451"/>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452" w:name="_DV_M182"/>
      <w:bookmarkEnd w:id="452"/>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453" w:name="_DV_M183"/>
      <w:bookmarkEnd w:id="453"/>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454" w:name="_DV_M184"/>
      <w:bookmarkEnd w:id="454"/>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455" w:name="_DV_M185"/>
      <w:bookmarkEnd w:id="455"/>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456" w:name="_DV_M186"/>
      <w:bookmarkEnd w:id="456"/>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numPr>
          <w:ilvl w:val="0"/>
          <w:numId w:val="0"/>
        </w:numPr>
        <w:ind w:left="1690" w:hanging="1832"/>
        <w:jc w:val="both"/>
        <w:rPr>
          <w:rFonts w:ascii="Arial" w:hAnsi="Arial" w:cs="Arial"/>
        </w:rPr>
      </w:pPr>
      <w:bookmarkStart w:id="457" w:name="_DV_M187"/>
      <w:bookmarkEnd w:id="457"/>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77777777" w:rsidR="00CA2ECB" w:rsidRDefault="00A0335C" w:rsidP="005D108C">
      <w:pPr>
        <w:pStyle w:val="Heading4"/>
        <w:numPr>
          <w:ilvl w:val="0"/>
          <w:numId w:val="0"/>
        </w:numPr>
        <w:ind w:left="1701" w:hanging="1843"/>
        <w:jc w:val="both"/>
        <w:rPr>
          <w:rFonts w:ascii="Arial" w:hAnsi="Arial" w:cs="Arial"/>
        </w:rPr>
      </w:pPr>
      <w:bookmarkStart w:id="458" w:name="_DV_M188"/>
      <w:bookmarkEnd w:id="458"/>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numPr>
          <w:ilvl w:val="0"/>
          <w:numId w:val="0"/>
        </w:numPr>
        <w:ind w:left="1701" w:hanging="1701"/>
        <w:jc w:val="both"/>
        <w:rPr>
          <w:rFonts w:ascii="Arial" w:hAnsi="Arial" w:cs="Arial"/>
        </w:rPr>
      </w:pPr>
      <w:bookmarkStart w:id="459" w:name="_DV_M189"/>
      <w:bookmarkEnd w:id="459"/>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numPr>
          <w:ilvl w:val="0"/>
          <w:numId w:val="0"/>
        </w:numPr>
        <w:ind w:left="1701" w:hanging="1701"/>
        <w:jc w:val="both"/>
        <w:rPr>
          <w:rFonts w:ascii="Arial" w:hAnsi="Arial" w:cs="Arial"/>
        </w:rPr>
      </w:pPr>
      <w:bookmarkStart w:id="460" w:name="_DV_M190"/>
      <w:bookmarkEnd w:id="460"/>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461" w:name="_Toc490940282"/>
    </w:p>
    <w:p w14:paraId="3649AD3F" w14:textId="77777777" w:rsidR="00CA2ECB" w:rsidRDefault="00CA2ECB" w:rsidP="00CA2ECB">
      <w:pPr>
        <w:pStyle w:val="Heading3"/>
        <w:tabs>
          <w:tab w:val="clear" w:pos="851"/>
        </w:tabs>
      </w:pPr>
      <w:bookmarkStart w:id="462" w:name="_DV_M191"/>
      <w:bookmarkStart w:id="463" w:name="_Toc490940283"/>
      <w:bookmarkEnd w:id="461"/>
      <w:bookmarkEnd w:id="462"/>
      <w:r>
        <w:t xml:space="preserve">LIMITATION OF LIABILITY </w:t>
      </w:r>
      <w:bookmarkEnd w:id="463"/>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464" w:name="_DV_M192"/>
      <w:bookmarkEnd w:id="464"/>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465" w:name="_DV_M193"/>
      <w:bookmarkEnd w:id="465"/>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466" w:name="_DV_M194"/>
      <w:bookmarkEnd w:id="466"/>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467" w:name="_DV_M195"/>
      <w:bookmarkEnd w:id="467"/>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468" w:name="_DV_M196"/>
      <w:bookmarkEnd w:id="468"/>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469" w:name="_DV_M197"/>
      <w:bookmarkEnd w:id="469"/>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470" w:name="_DV_M198"/>
      <w:bookmarkEnd w:id="470"/>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471" w:name="_DV_M199"/>
      <w:bookmarkEnd w:id="471"/>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472" w:name="_DV_M200"/>
      <w:bookmarkEnd w:id="472"/>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473" w:name="_DV_M201"/>
      <w:bookmarkEnd w:id="473"/>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474" w:name="_DV_M202"/>
      <w:bookmarkEnd w:id="474"/>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475" w:name="_DV_M203"/>
      <w:bookmarkEnd w:id="475"/>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476" w:name="_DV_M204"/>
      <w:bookmarkEnd w:id="476"/>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477" w:name="_DV_M205"/>
      <w:bookmarkEnd w:id="477"/>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478" w:name="_DV_M206"/>
      <w:bookmarkEnd w:id="478"/>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479" w:name="_DV_M207"/>
      <w:bookmarkEnd w:id="479"/>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480" w:name="_DV_M208"/>
      <w:bookmarkEnd w:id="480"/>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481" w:name="_DV_M209"/>
      <w:bookmarkEnd w:id="481"/>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482" w:name="_DV_M210"/>
      <w:bookmarkEnd w:id="482"/>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483" w:name="_DV_M211"/>
      <w:bookmarkEnd w:id="483"/>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484" w:name="_Toc490940286"/>
    </w:p>
    <w:p w14:paraId="24FC5533" w14:textId="77777777" w:rsidR="00CA2ECB" w:rsidRDefault="00CA2ECB" w:rsidP="00CA2ECB">
      <w:pPr>
        <w:pStyle w:val="Heading3"/>
        <w:tabs>
          <w:tab w:val="clear" w:pos="851"/>
        </w:tabs>
      </w:pPr>
      <w:bookmarkStart w:id="485" w:name="_DV_M212"/>
      <w:bookmarkEnd w:id="485"/>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486" w:name="_DV_M213"/>
      <w:bookmarkEnd w:id="486"/>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487" w:name="_DV_M214"/>
      <w:bookmarkEnd w:id="487"/>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488" w:name="_DV_M215"/>
      <w:bookmarkEnd w:id="488"/>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489" w:name="_DV_M216"/>
      <w:bookmarkEnd w:id="489"/>
      <w:r>
        <w:t>TRANSFER AND SUBCONTRACTING</w:t>
      </w:r>
      <w:bookmarkEnd w:id="484"/>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490" w:name="_DV_M217"/>
      <w:bookmarkEnd w:id="490"/>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491" w:name="_DV_M218"/>
      <w:bookmarkEnd w:id="491"/>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492" w:name="_DV_M219"/>
      <w:bookmarkEnd w:id="492"/>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493" w:name="_DV_M220"/>
      <w:bookmarkEnd w:id="493"/>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494" w:name="_DV_M221"/>
      <w:bookmarkEnd w:id="494"/>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495" w:name="_DV_M222"/>
      <w:bookmarkStart w:id="496" w:name="_Toc490940287"/>
      <w:bookmarkEnd w:id="495"/>
      <w:r>
        <w:rPr>
          <w:rFonts w:ascii="Arial" w:hAnsi="Arial" w:cs="Arial"/>
        </w:rPr>
        <w:t xml:space="preserve"> </w:t>
      </w:r>
      <w:bookmarkEnd w:id="496"/>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497" w:name="_DV_M223"/>
      <w:bookmarkEnd w:id="497"/>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498" w:name="_DV_M224"/>
      <w:bookmarkEnd w:id="498"/>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499" w:name="_DV_M225"/>
      <w:bookmarkEnd w:id="499"/>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500" w:name="_DV_M226"/>
      <w:bookmarkEnd w:id="500"/>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501" w:name="_DV_M227"/>
      <w:bookmarkEnd w:id="501"/>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502" w:name="_DV_M228"/>
      <w:bookmarkEnd w:id="502"/>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503" w:name="_DV_M229"/>
      <w:bookmarkEnd w:id="503"/>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504" w:name="_DV_M230"/>
      <w:bookmarkEnd w:id="504"/>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505" w:name="_DV_M231"/>
      <w:bookmarkEnd w:id="505"/>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506" w:name="_DV_M232"/>
      <w:bookmarkEnd w:id="506"/>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benefit of any such licence, contract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507" w:name="_DV_M233"/>
      <w:bookmarkEnd w:id="507"/>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508" w:name="_DV_M234"/>
      <w:bookmarkEnd w:id="508"/>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509" w:name="_DV_M235"/>
      <w:bookmarkEnd w:id="509"/>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510" w:name="_DV_M236"/>
      <w:bookmarkEnd w:id="510"/>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511" w:name="_DV_M237"/>
      <w:bookmarkEnd w:id="511"/>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512" w:name="_DV_M238"/>
      <w:bookmarkEnd w:id="512"/>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513" w:name="_DV_M239"/>
      <w:bookmarkEnd w:id="513"/>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514" w:name="_DV_M240"/>
      <w:bookmarkEnd w:id="514"/>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515" w:name="_DV_M241"/>
      <w:bookmarkEnd w:id="515"/>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516" w:name="_DV_M242"/>
      <w:bookmarkEnd w:id="516"/>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517" w:name="_DV_M243"/>
      <w:bookmarkEnd w:id="517"/>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518" w:name="_DV_M244"/>
      <w:bookmarkEnd w:id="518"/>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519" w:name="_DV_M245"/>
      <w:bookmarkEnd w:id="519"/>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520" w:name="_DV_M246"/>
      <w:bookmarkEnd w:id="520"/>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521" w:name="_DV_M247"/>
      <w:bookmarkEnd w:id="521"/>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522" w:name="_DV_M248"/>
      <w:bookmarkEnd w:id="522"/>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523" w:name="_DV_M249"/>
      <w:bookmarkEnd w:id="523"/>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524" w:name="_DV_M250"/>
      <w:bookmarkEnd w:id="524"/>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525" w:name="_DV_M251"/>
      <w:bookmarkEnd w:id="525"/>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526" w:name="_DV_M252"/>
      <w:bookmarkEnd w:id="526"/>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527" w:name="_DV_M253"/>
      <w:bookmarkEnd w:id="527"/>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528" w:name="_DV_M254"/>
      <w:bookmarkEnd w:id="528"/>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529" w:name="_DV_M255"/>
      <w:bookmarkEnd w:id="529"/>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530" w:name="_DV_M256"/>
      <w:bookmarkEnd w:id="530"/>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531" w:name="_DV_M257"/>
      <w:bookmarkEnd w:id="531"/>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532" w:name="_DV_M258"/>
      <w:bookmarkEnd w:id="532"/>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533" w:name="_DV_M259"/>
      <w:bookmarkEnd w:id="533"/>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eferred to in (</w:t>
      </w:r>
      <w:proofErr w:type="spellStart"/>
      <w:r>
        <w:rPr>
          <w:rFonts w:ascii="Arial" w:hAnsi="Arial" w:cs="Arial"/>
        </w:rPr>
        <w:t>i</w:t>
      </w:r>
      <w:proofErr w:type="spellEnd"/>
      <w:r>
        <w:rPr>
          <w:rFonts w:ascii="Arial" w:hAnsi="Arial" w:cs="Arial"/>
        </w:rPr>
        <w:t xml:space="preserve">) or (ii) above. </w:t>
      </w:r>
      <w:bookmarkStart w:id="534" w:name="_DV_M260"/>
      <w:bookmarkEnd w:id="534"/>
    </w:p>
    <w:p w14:paraId="61F363B6" w14:textId="77777777" w:rsidR="00CA2ECB" w:rsidRDefault="00CA2ECB" w:rsidP="00CA2ECB">
      <w:pPr>
        <w:pStyle w:val="clauseindent"/>
        <w:widowControl/>
        <w:ind w:left="1702" w:hanging="851"/>
        <w:jc w:val="both"/>
        <w:rPr>
          <w:rFonts w:ascii="Arial" w:hAnsi="Arial" w:cs="Arial"/>
        </w:rPr>
      </w:pPr>
      <w:bookmarkStart w:id="535" w:name="_DV_M261"/>
      <w:bookmarkEnd w:id="535"/>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536" w:name="_DV_M262"/>
      <w:bookmarkEnd w:id="536"/>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537" w:name="_DV_M263"/>
      <w:bookmarkEnd w:id="537"/>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538" w:name="_DV_M264"/>
      <w:bookmarkEnd w:id="538"/>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539" w:name="_DV_M265"/>
      <w:bookmarkEnd w:id="539"/>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540" w:name="_DV_M266"/>
      <w:bookmarkEnd w:id="540"/>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541" w:name="_DV_M267"/>
      <w:bookmarkEnd w:id="541"/>
      <w:r>
        <w:rPr>
          <w:rFonts w:ascii="Arial" w:hAnsi="Arial" w:cs="Arial"/>
        </w:rPr>
        <w:t>6.15.7</w:t>
      </w:r>
      <w:r>
        <w:rPr>
          <w:rFonts w:ascii="Arial" w:hAnsi="Arial" w:cs="Arial"/>
        </w:rPr>
        <w:tab/>
        <w:t xml:space="preserve">The circumstances referred to in Paragraph 6.15.6 are: </w:t>
      </w:r>
      <w:bookmarkStart w:id="542" w:name="_DV_M268"/>
      <w:bookmarkEnd w:id="542"/>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543" w:name="_DV_M269"/>
      <w:bookmarkEnd w:id="543"/>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544" w:name="_DV_M270"/>
      <w:bookmarkEnd w:id="544"/>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545" w:name="_DV_M271"/>
      <w:bookmarkEnd w:id="545"/>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546" w:name="_DV_M272"/>
      <w:bookmarkEnd w:id="546"/>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547" w:name="_DV_M273"/>
      <w:bookmarkEnd w:id="547"/>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548" w:name="_DV_M274"/>
      <w:bookmarkEnd w:id="548"/>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549" w:name="_DV_M275"/>
      <w:bookmarkEnd w:id="549"/>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550" w:name="_DV_M276"/>
      <w:bookmarkEnd w:id="550"/>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551" w:name="_DV_M277"/>
      <w:bookmarkEnd w:id="551"/>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552" w:name="_DV_M278"/>
      <w:bookmarkEnd w:id="552"/>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553" w:name="_DV_M279"/>
      <w:bookmarkEnd w:id="553"/>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554" w:name="_DV_M280"/>
      <w:bookmarkEnd w:id="554"/>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555" w:name="_DV_M281"/>
      <w:bookmarkEnd w:id="555"/>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556" w:name="_DV_M282"/>
      <w:bookmarkEnd w:id="556"/>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557" w:name="_DV_M283"/>
      <w:bookmarkEnd w:id="557"/>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558" w:name="_DV_M284"/>
      <w:bookmarkEnd w:id="558"/>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559" w:name="_DV_M285"/>
      <w:bookmarkEnd w:id="559"/>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560" w:name="_DV_M286"/>
      <w:bookmarkEnd w:id="560"/>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561" w:name="_DV_M287"/>
      <w:bookmarkEnd w:id="561"/>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562"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563" w:name="_DV_M288"/>
      <w:bookmarkEnd w:id="563"/>
      <w:r>
        <w:t>DATA</w:t>
      </w:r>
    </w:p>
    <w:p w14:paraId="06C750EB" w14:textId="77777777" w:rsidR="00CA2ECB" w:rsidRDefault="00CA2ECB" w:rsidP="00CA2ECB">
      <w:pPr>
        <w:pStyle w:val="clauseindent"/>
        <w:widowControl/>
        <w:jc w:val="both"/>
        <w:rPr>
          <w:rFonts w:ascii="Arial" w:hAnsi="Arial" w:cs="Arial"/>
          <w:b/>
          <w:bCs/>
          <w:i/>
          <w:iCs/>
        </w:rPr>
      </w:pPr>
      <w:bookmarkStart w:id="564" w:name="_DV_M289"/>
      <w:bookmarkEnd w:id="564"/>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565" w:name="_DV_M290"/>
      <w:bookmarkEnd w:id="565"/>
      <w:r>
        <w:t>Not Used</w:t>
      </w:r>
    </w:p>
    <w:p w14:paraId="40B12A93" w14:textId="77777777" w:rsidR="00CA2ECB" w:rsidRDefault="00CA2ECB" w:rsidP="00CA2ECB">
      <w:pPr>
        <w:pStyle w:val="Heading3"/>
        <w:tabs>
          <w:tab w:val="clear" w:pos="851"/>
        </w:tabs>
      </w:pPr>
      <w:bookmarkStart w:id="566" w:name="_DV_M291"/>
      <w:bookmarkEnd w:id="566"/>
      <w:r>
        <w:t>INTELLECTUAL PROPERTY</w:t>
      </w:r>
      <w:bookmarkEnd w:id="562"/>
    </w:p>
    <w:p w14:paraId="67BB1800" w14:textId="77777777" w:rsidR="00CA2ECB" w:rsidRDefault="00CA2ECB" w:rsidP="00CA2ECB">
      <w:pPr>
        <w:pStyle w:val="clauseindent"/>
        <w:widowControl/>
        <w:jc w:val="both"/>
        <w:rPr>
          <w:rFonts w:ascii="Arial" w:hAnsi="Arial" w:cs="Arial"/>
        </w:rPr>
      </w:pPr>
      <w:bookmarkStart w:id="567" w:name="_DV_M292"/>
      <w:bookmarkEnd w:id="567"/>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568" w:name="_DV_M293"/>
      <w:bookmarkStart w:id="569" w:name="_Toc490940289"/>
      <w:bookmarkEnd w:id="568"/>
      <w:r>
        <w:t>FORCE MAJEURE</w:t>
      </w:r>
      <w:bookmarkEnd w:id="569"/>
    </w:p>
    <w:p w14:paraId="54C7F2F4" w14:textId="77777777" w:rsidR="00CA2ECB" w:rsidRDefault="00CA2ECB" w:rsidP="00CA2ECB">
      <w:pPr>
        <w:pStyle w:val="clauseindent"/>
        <w:widowControl/>
        <w:jc w:val="both"/>
        <w:rPr>
          <w:rFonts w:ascii="Arial" w:hAnsi="Arial" w:cs="Arial"/>
        </w:rPr>
      </w:pPr>
      <w:bookmarkStart w:id="570" w:name="_DV_M294"/>
      <w:bookmarkEnd w:id="570"/>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571" w:name="_DV_M295"/>
      <w:bookmarkEnd w:id="571"/>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2" w:name="_DV_M296"/>
      <w:bookmarkEnd w:id="572"/>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3" w:name="_DV_M297"/>
      <w:bookmarkEnd w:id="573"/>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574" w:name="_DV_M298"/>
      <w:bookmarkEnd w:id="574"/>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575" w:name="_DV_M299"/>
      <w:bookmarkEnd w:id="575"/>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576" w:name="_DV_M300"/>
      <w:bookmarkEnd w:id="576"/>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577" w:name="_DV_M301"/>
      <w:bookmarkEnd w:id="577"/>
      <w:r>
        <w:rPr>
          <w:rFonts w:ascii="Arial" w:hAnsi="Arial" w:cs="Arial"/>
        </w:rPr>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578" w:name="_DV_M302"/>
      <w:bookmarkEnd w:id="578"/>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579" w:name="_DV_M303"/>
      <w:bookmarkEnd w:id="579"/>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580"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581" w:name="_DV_M304"/>
      <w:bookmarkEnd w:id="581"/>
      <w:r>
        <w:t>WAIVER</w:t>
      </w:r>
      <w:bookmarkEnd w:id="580"/>
    </w:p>
    <w:p w14:paraId="45F292B1" w14:textId="77777777" w:rsidR="00CA2ECB" w:rsidRDefault="00CA2ECB" w:rsidP="00CA2ECB">
      <w:pPr>
        <w:pStyle w:val="clauseindent"/>
        <w:widowControl/>
        <w:spacing w:after="0"/>
        <w:jc w:val="both"/>
        <w:rPr>
          <w:rFonts w:ascii="Arial" w:hAnsi="Arial" w:cs="Arial"/>
        </w:rPr>
      </w:pPr>
      <w:bookmarkStart w:id="582" w:name="_DV_M305"/>
      <w:bookmarkEnd w:id="582"/>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583" w:name="_DV_M306"/>
      <w:bookmarkStart w:id="584" w:name="_Toc490940291"/>
      <w:bookmarkEnd w:id="583"/>
      <w:r>
        <w:t>NOTICES</w:t>
      </w:r>
      <w:bookmarkEnd w:id="584"/>
    </w:p>
    <w:p w14:paraId="1312C50B" w14:textId="77777777" w:rsidR="00CA2ECB" w:rsidRDefault="00CA2ECB" w:rsidP="00CA2ECB">
      <w:pPr>
        <w:pStyle w:val="Heading4"/>
        <w:widowControl/>
        <w:numPr>
          <w:ilvl w:val="0"/>
          <w:numId w:val="0"/>
        </w:numPr>
        <w:ind w:left="1702" w:hanging="854"/>
        <w:rPr>
          <w:rFonts w:ascii="Arial" w:hAnsi="Arial" w:cs="Arial"/>
        </w:rPr>
      </w:pPr>
      <w:bookmarkStart w:id="585" w:name="_DV_M307"/>
      <w:bookmarkEnd w:id="585"/>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numPr>
          <w:ilvl w:val="0"/>
          <w:numId w:val="0"/>
        </w:numPr>
        <w:ind w:left="1702" w:hanging="854"/>
        <w:jc w:val="both"/>
        <w:rPr>
          <w:rFonts w:ascii="Arial" w:hAnsi="Arial" w:cs="Arial"/>
        </w:rPr>
      </w:pPr>
      <w:bookmarkStart w:id="586" w:name="_DV_M308"/>
      <w:bookmarkEnd w:id="586"/>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587" w:name="_DV_M309"/>
      <w:bookmarkEnd w:id="587"/>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588" w:name="_DV_M310"/>
      <w:bookmarkEnd w:id="588"/>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589" w:name="_DV_M311"/>
      <w:bookmarkEnd w:id="589"/>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590" w:name="_DV_M312"/>
      <w:bookmarkEnd w:id="590"/>
      <w:r>
        <w:rPr>
          <w:rFonts w:ascii="Arial" w:hAnsi="Arial" w:cs="Arial"/>
        </w:rPr>
        <w:t xml:space="preserve">6.21.2.4 </w:t>
      </w:r>
      <w:r>
        <w:rPr>
          <w:rFonts w:ascii="Arial" w:hAnsi="Arial" w:cs="Arial"/>
        </w:rPr>
        <w:tab/>
      </w:r>
      <w:bookmarkStart w:id="591" w:name="_DV_M313"/>
      <w:bookmarkStart w:id="592" w:name="_Toc490940292"/>
      <w:bookmarkEnd w:id="591"/>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numPr>
          <w:ilvl w:val="0"/>
          <w:numId w:val="0"/>
        </w:numPr>
        <w:ind w:left="1701" w:hanging="850"/>
        <w:jc w:val="both"/>
        <w:rPr>
          <w:rFonts w:ascii="Arial" w:hAnsi="Arial" w:cs="Arial"/>
        </w:rPr>
      </w:pPr>
      <w:bookmarkStart w:id="593" w:name="_DV_M314"/>
      <w:bookmarkEnd w:id="593"/>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CA2ECB">
      <w:pPr>
        <w:pStyle w:val="Heading3"/>
        <w:tabs>
          <w:tab w:val="clear" w:pos="851"/>
        </w:tabs>
      </w:pPr>
      <w:bookmarkStart w:id="594" w:name="_DV_M315"/>
      <w:bookmarkEnd w:id="594"/>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595" w:name="_DV_M316"/>
      <w:bookmarkEnd w:id="595"/>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596" w:name="_DV_M317"/>
      <w:bookmarkEnd w:id="596"/>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597" w:name="_DV_M318"/>
      <w:bookmarkEnd w:id="597"/>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598" w:name="_DV_M319"/>
      <w:bookmarkEnd w:id="598"/>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599" w:name="_DV_M320"/>
      <w:bookmarkEnd w:id="599"/>
      <w:r>
        <w:t>JURISDICTION</w:t>
      </w:r>
      <w:bookmarkEnd w:id="592"/>
    </w:p>
    <w:p w14:paraId="7B0A59F8" w14:textId="77777777" w:rsidR="00CA2ECB" w:rsidRDefault="00CA2ECB" w:rsidP="00CA2ECB">
      <w:pPr>
        <w:pStyle w:val="Heading4"/>
        <w:widowControl/>
        <w:numPr>
          <w:ilvl w:val="0"/>
          <w:numId w:val="0"/>
        </w:numPr>
        <w:ind w:left="1702" w:hanging="851"/>
        <w:jc w:val="both"/>
      </w:pPr>
      <w:bookmarkStart w:id="600" w:name="_DV_M321"/>
      <w:bookmarkEnd w:id="600"/>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601" w:name="_DV_M322"/>
      <w:bookmarkEnd w:id="601"/>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602" w:name="_DV_M323"/>
      <w:bookmarkEnd w:id="602"/>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603" w:name="_DV_M324"/>
      <w:bookmarkEnd w:id="603"/>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604" w:name="_Toc490940293"/>
    </w:p>
    <w:p w14:paraId="0FD8BC09" w14:textId="77777777" w:rsidR="00CA2ECB" w:rsidRDefault="00CA2ECB" w:rsidP="00CA2ECB">
      <w:pPr>
        <w:pStyle w:val="Heading3"/>
        <w:tabs>
          <w:tab w:val="clear" w:pos="851"/>
        </w:tabs>
      </w:pPr>
      <w:bookmarkStart w:id="605" w:name="_DV_M325"/>
      <w:bookmarkEnd w:id="605"/>
      <w:r>
        <w:t>COUNTERPARTS</w:t>
      </w:r>
    </w:p>
    <w:p w14:paraId="08B25B4C" w14:textId="77777777" w:rsidR="00CA2ECB" w:rsidRDefault="00CA2ECB" w:rsidP="00CA2ECB">
      <w:pPr>
        <w:pStyle w:val="clauseindent"/>
        <w:widowControl/>
        <w:jc w:val="both"/>
        <w:rPr>
          <w:rFonts w:ascii="Arial" w:hAnsi="Arial" w:cs="Arial"/>
        </w:rPr>
      </w:pPr>
      <w:bookmarkStart w:id="606" w:name="_DV_M326"/>
      <w:bookmarkEnd w:id="606"/>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607" w:name="_DV_M327"/>
      <w:bookmarkEnd w:id="607"/>
      <w:r>
        <w:t>GOVERNING LAW</w:t>
      </w:r>
      <w:bookmarkEnd w:id="604"/>
    </w:p>
    <w:p w14:paraId="6C3C4E1E" w14:textId="77777777" w:rsidR="00CA2ECB" w:rsidRPr="00971EAC" w:rsidRDefault="00CA2ECB" w:rsidP="00CA2ECB">
      <w:pPr>
        <w:pStyle w:val="NormalIndent"/>
        <w:widowControl/>
        <w:jc w:val="both"/>
        <w:rPr>
          <w:rFonts w:ascii="Arial" w:hAnsi="Arial" w:cs="Arial"/>
          <w:b/>
          <w:bCs/>
        </w:rPr>
      </w:pPr>
      <w:bookmarkStart w:id="608" w:name="_DV_M328"/>
      <w:bookmarkEnd w:id="608"/>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609" w:name="_DV_M329"/>
      <w:bookmarkStart w:id="610" w:name="_Toc490940294"/>
      <w:bookmarkEnd w:id="609"/>
      <w:r>
        <w:t xml:space="preserve">SEVERANCE OF TERMS </w:t>
      </w:r>
      <w:bookmarkEnd w:id="610"/>
    </w:p>
    <w:p w14:paraId="52110463" w14:textId="77777777" w:rsidR="00CA2ECB" w:rsidRDefault="00CA2ECB" w:rsidP="00CA2ECB">
      <w:pPr>
        <w:pStyle w:val="clauseindent"/>
        <w:widowControl/>
        <w:jc w:val="both"/>
        <w:rPr>
          <w:rFonts w:ascii="Arial" w:hAnsi="Arial" w:cs="Arial"/>
        </w:rPr>
      </w:pPr>
      <w:bookmarkStart w:id="611" w:name="_DV_M330"/>
      <w:bookmarkEnd w:id="611"/>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612" w:name="_DV_M331"/>
      <w:bookmarkStart w:id="613" w:name="_Toc490940295"/>
      <w:bookmarkEnd w:id="612"/>
      <w:r>
        <w:t>LANGUAGE</w:t>
      </w:r>
      <w:bookmarkEnd w:id="613"/>
    </w:p>
    <w:p w14:paraId="0F21FDDE" w14:textId="77777777" w:rsidR="00CA2ECB" w:rsidRPr="00971EAC" w:rsidRDefault="00CA2ECB" w:rsidP="00CA2ECB">
      <w:pPr>
        <w:pStyle w:val="NormalIndent"/>
        <w:widowControl/>
        <w:jc w:val="both"/>
        <w:rPr>
          <w:rFonts w:ascii="Arial" w:hAnsi="Arial" w:cs="Arial"/>
          <w:b/>
          <w:bCs/>
        </w:rPr>
      </w:pPr>
      <w:bookmarkStart w:id="614" w:name="_DV_M332"/>
      <w:bookmarkEnd w:id="614"/>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615" w:name="_DV_M333"/>
      <w:bookmarkEnd w:id="615"/>
      <w:r>
        <w:t>MCUSA</w:t>
      </w:r>
    </w:p>
    <w:p w14:paraId="1D6A50B2" w14:textId="77777777" w:rsidR="00CA2ECB" w:rsidRDefault="00CA2ECB" w:rsidP="00CA2ECB">
      <w:pPr>
        <w:widowControl/>
        <w:ind w:left="851"/>
        <w:jc w:val="both"/>
        <w:rPr>
          <w:rFonts w:ascii="Arial" w:hAnsi="Arial" w:cs="Arial"/>
        </w:rPr>
      </w:pPr>
      <w:bookmarkStart w:id="616" w:name="_DV_M334"/>
      <w:bookmarkEnd w:id="616"/>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617" w:name="_DV_M335"/>
      <w:bookmarkEnd w:id="617"/>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618" w:name="_DV_M336"/>
      <w:bookmarkEnd w:id="618"/>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619" w:name="_DV_M337"/>
      <w:bookmarkEnd w:id="619"/>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620" w:name="_DV_M338"/>
      <w:bookmarkEnd w:id="620"/>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621" w:name="_DV_M339"/>
      <w:bookmarkEnd w:id="621"/>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CA2ECB">
      <w:pPr>
        <w:pStyle w:val="Heading3"/>
        <w:tabs>
          <w:tab w:val="clear" w:pos="851"/>
        </w:tabs>
      </w:pPr>
      <w:bookmarkStart w:id="622" w:name="_DV_M340"/>
      <w:bookmarkEnd w:id="622"/>
      <w:r>
        <w:t>Transmission Entry Capacity</w:t>
      </w:r>
    </w:p>
    <w:p w14:paraId="4BCD1875" w14:textId="77777777" w:rsidR="00CA2ECB" w:rsidRPr="00971EAC" w:rsidRDefault="00CA2ECB" w:rsidP="00CA2ECB">
      <w:pPr>
        <w:pStyle w:val="NormalIndent"/>
        <w:widowControl/>
        <w:rPr>
          <w:rFonts w:ascii="Arial" w:hAnsi="Arial" w:cs="Arial"/>
        </w:rPr>
      </w:pPr>
      <w:bookmarkStart w:id="623" w:name="_DV_M341"/>
      <w:bookmarkEnd w:id="623"/>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624" w:name="_DV_M342"/>
      <w:bookmarkEnd w:id="624"/>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w:t>
      </w:r>
      <w:proofErr w:type="spellStart"/>
      <w:r w:rsidR="004B4B5B" w:rsidRPr="00971EAC">
        <w:rPr>
          <w:rFonts w:ascii="Arial" w:hAnsi="Arial" w:cs="Arial"/>
          <w:b/>
        </w:rPr>
        <w:t xml:space="preserve">Days </w:t>
      </w:r>
      <w:r w:rsidR="004B4B5B" w:rsidRPr="00971EAC">
        <w:rPr>
          <w:rFonts w:ascii="Arial" w:hAnsi="Arial" w:cs="Arial"/>
        </w:rPr>
        <w:t>notice</w:t>
      </w:r>
      <w:proofErr w:type="spellEnd"/>
      <w:r w:rsidR="004B4B5B" w:rsidRPr="00971EAC">
        <w:rPr>
          <w:rFonts w:ascii="Arial" w:hAnsi="Arial" w:cs="Arial"/>
        </w:rPr>
        <w:t xml:space="preserv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625" w:name="_DV_M343"/>
      <w:bookmarkEnd w:id="625"/>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626" w:name="_DV_M344"/>
      <w:bookmarkEnd w:id="626"/>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627" w:name="_DV_M345"/>
      <w:bookmarkEnd w:id="627"/>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628" w:name="_DV_M346"/>
      <w:bookmarkEnd w:id="628"/>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629" w:name="_DV_M347"/>
      <w:bookmarkEnd w:id="629"/>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630" w:name="_DV_M348"/>
      <w:bookmarkEnd w:id="630"/>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631" w:name="_DV_M349"/>
      <w:bookmarkEnd w:id="631"/>
      <w:r w:rsidRPr="0E1DE9A1">
        <w:rPr>
          <w:rStyle w:val="StyleHeading3CharChar"/>
          <w:rFonts w:ascii="Arial" w:hAnsi="Arial" w:cs="Arial"/>
        </w:rPr>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632" w:name="_DV_M350"/>
      <w:bookmarkEnd w:id="632"/>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633" w:author="Angela Quinn (NESO)" w:date="2024-10-18T08:32:00Z">
        <w:r w:rsidR="66E93342" w:rsidRPr="7CFA61A9">
          <w:rPr>
            <w:rFonts w:ascii="Arial" w:hAnsi="Arial" w:cs="Arial"/>
          </w:rPr>
          <w:t xml:space="preserve">(and whether they are </w:t>
        </w:r>
      </w:ins>
      <w:ins w:id="634" w:author="Angela Quinn (NESO)" w:date="2024-10-18T08:33:00Z">
        <w:r w:rsidR="66E93342" w:rsidRPr="7CFA61A9">
          <w:rPr>
            <w:rFonts w:ascii="Arial" w:hAnsi="Arial" w:cs="Arial"/>
            <w:b/>
            <w:bCs/>
          </w:rPr>
          <w:t>Gate 1 Agreements</w:t>
        </w:r>
        <w:r w:rsidR="66E93342" w:rsidRPr="7CFA61A9">
          <w:rPr>
            <w:rFonts w:ascii="Arial" w:hAnsi="Arial" w:cs="Arial"/>
          </w:rPr>
          <w:t xml:space="preserve"> or </w:t>
        </w:r>
        <w:r w:rsidR="66E93342" w:rsidRPr="7CFA61A9">
          <w:rPr>
            <w:rFonts w:ascii="Arial" w:hAnsi="Arial" w:cs="Arial"/>
            <w:b/>
            <w:bCs/>
          </w:rPr>
          <w:t>Gate 2 Agreements</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635" w:name="_DV_M351"/>
      <w:bookmarkEnd w:id="635"/>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636" w:name="_DV_M352"/>
      <w:bookmarkEnd w:id="636"/>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637" w:name="_DV_M353"/>
      <w:bookmarkEnd w:id="637"/>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638" w:name="_DV_M354"/>
      <w:bookmarkEnd w:id="638"/>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639" w:name="_DV_M355"/>
      <w:bookmarkEnd w:id="639"/>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640" w:name="_DV_M356"/>
      <w:bookmarkEnd w:id="640"/>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641" w:name="_DV_M357"/>
      <w:bookmarkEnd w:id="641"/>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642" w:name="_DV_M358"/>
      <w:bookmarkEnd w:id="642"/>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643" w:name="_DV_M359"/>
      <w:bookmarkEnd w:id="643"/>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644" w:name="_DV_M360"/>
      <w:bookmarkEnd w:id="644"/>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645" w:name="_DV_M361"/>
      <w:bookmarkEnd w:id="645"/>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646" w:name="_DV_M362"/>
      <w:bookmarkEnd w:id="646"/>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647" w:name="_DV_M363"/>
      <w:bookmarkEnd w:id="647"/>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648" w:name="_DV_M364"/>
      <w:bookmarkEnd w:id="648"/>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649" w:name="_DV_M365"/>
      <w:bookmarkEnd w:id="649"/>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650" w:name="_DV_M366"/>
      <w:bookmarkEnd w:id="650"/>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651" w:name="_DV_M367"/>
      <w:bookmarkEnd w:id="651"/>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652" w:name="_DV_M368"/>
      <w:bookmarkEnd w:id="652"/>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653" w:name="_DV_M369"/>
      <w:bookmarkEnd w:id="653"/>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4" w:name="_DV_M370"/>
      <w:bookmarkEnd w:id="654"/>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5" w:name="_DV_M371"/>
      <w:bookmarkEnd w:id="655"/>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6" w:name="_DV_M372"/>
      <w:bookmarkEnd w:id="656"/>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657" w:name="_DV_M373"/>
      <w:bookmarkEnd w:id="657"/>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658" w:name="_DV_M374"/>
      <w:bookmarkEnd w:id="658"/>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659" w:name="_DV_M375"/>
      <w:bookmarkEnd w:id="659"/>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660" w:name="_DV_M376"/>
      <w:bookmarkEnd w:id="660"/>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661" w:name="_DV_M377"/>
      <w:bookmarkEnd w:id="661"/>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662" w:name="_DV_M378"/>
      <w:bookmarkEnd w:id="662"/>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663" w:name="_DV_M379"/>
      <w:bookmarkEnd w:id="663"/>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664" w:name="_DV_M380"/>
      <w:bookmarkEnd w:id="664"/>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665" w:name="_DV_M381"/>
      <w:bookmarkEnd w:id="665"/>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666" w:name="_DV_M382"/>
      <w:bookmarkEnd w:id="666"/>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667" w:name="_DV_M383"/>
      <w:bookmarkEnd w:id="667"/>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668" w:name="_DV_M384"/>
      <w:bookmarkEnd w:id="668"/>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669" w:name="_DV_M385"/>
      <w:bookmarkEnd w:id="669"/>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670" w:name="_DV_M386"/>
      <w:bookmarkEnd w:id="670"/>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1" w:name="_DV_M387"/>
      <w:bookmarkEnd w:id="671"/>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2" w:name="_DV_M388"/>
      <w:bookmarkEnd w:id="672"/>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3" w:name="_DV_M389"/>
      <w:bookmarkEnd w:id="673"/>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674" w:name="_DV_M390"/>
      <w:bookmarkEnd w:id="674"/>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675" w:name="_DV_M391"/>
      <w:bookmarkEnd w:id="675"/>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6" w:name="_DV_M392"/>
      <w:bookmarkEnd w:id="676"/>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7" w:name="_DV_M393"/>
      <w:bookmarkEnd w:id="677"/>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678" w:name="_DV_M394"/>
      <w:bookmarkEnd w:id="678"/>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679" w:name="_DV_M395"/>
      <w:bookmarkEnd w:id="679"/>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680" w:name="_DV_M396"/>
      <w:bookmarkEnd w:id="680"/>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681" w:name="_DV_M397"/>
      <w:bookmarkEnd w:id="681"/>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2" w:name="_DV_M398"/>
      <w:bookmarkEnd w:id="682"/>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683" w:name="_DV_M399"/>
      <w:bookmarkEnd w:id="683"/>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684" w:name="_DV_M400"/>
      <w:bookmarkEnd w:id="684"/>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5" w:name="_DV_M401"/>
      <w:bookmarkEnd w:id="685"/>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6" w:name="_DV_M402"/>
      <w:bookmarkEnd w:id="686"/>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687" w:name="_DV_M403"/>
      <w:bookmarkEnd w:id="687"/>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688" w:name="_DV_M404"/>
      <w:bookmarkEnd w:id="68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9" w:name="_DV_M405"/>
      <w:bookmarkEnd w:id="689"/>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0" w:name="_DV_M406"/>
      <w:bookmarkEnd w:id="690"/>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1" w:name="_DV_M407"/>
      <w:bookmarkEnd w:id="69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692" w:name="_DV_M408"/>
      <w:bookmarkEnd w:id="69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693" w:name="_DV_M409"/>
      <w:bookmarkEnd w:id="693"/>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4" w:name="_DV_M410"/>
      <w:bookmarkEnd w:id="694"/>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5" w:name="_DV_M411"/>
      <w:bookmarkEnd w:id="695"/>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696" w:name="_DV_M412"/>
      <w:bookmarkEnd w:id="696"/>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697" w:name="_DV_M413"/>
      <w:bookmarkEnd w:id="697"/>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698" w:name="_DV_M414"/>
      <w:bookmarkEnd w:id="698"/>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699" w:name="_DV_M415"/>
      <w:bookmarkEnd w:id="699"/>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700" w:name="_DV_M416"/>
      <w:bookmarkEnd w:id="700"/>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701" w:name="_DV_M417"/>
      <w:bookmarkEnd w:id="701"/>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702" w:name="_DV_M418"/>
      <w:bookmarkEnd w:id="702"/>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703" w:name="_DV_M419"/>
      <w:bookmarkEnd w:id="703"/>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4" w:name="_DV_M420"/>
      <w:bookmarkEnd w:id="704"/>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5" w:name="_DV_M421"/>
      <w:bookmarkEnd w:id="705"/>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06" w:name="_DV_M422"/>
      <w:bookmarkEnd w:id="706"/>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707" w:name="_DV_M423"/>
      <w:bookmarkEnd w:id="707"/>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708" w:name="_DV_M424"/>
      <w:bookmarkEnd w:id="708"/>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709" w:name="_DV_M425"/>
      <w:bookmarkEnd w:id="709"/>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710" w:name="_DV_M426"/>
      <w:bookmarkEnd w:id="710"/>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711" w:name="_DV_M427"/>
      <w:bookmarkEnd w:id="711"/>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712" w:name="_DV_M428"/>
      <w:bookmarkEnd w:id="712"/>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713" w:name="_DV_M429"/>
      <w:bookmarkEnd w:id="713"/>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714" w:name="_DV_M430"/>
      <w:bookmarkEnd w:id="714"/>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715" w:name="_DV_M431"/>
      <w:bookmarkEnd w:id="715"/>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6" w:name="_DV_M432"/>
      <w:bookmarkEnd w:id="716"/>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7" w:name="_DV_M433"/>
      <w:bookmarkEnd w:id="717"/>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8" w:name="_DV_M434"/>
      <w:bookmarkEnd w:id="718"/>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19" w:name="_DV_M435"/>
      <w:bookmarkEnd w:id="719"/>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720" w:name="_DV_M436"/>
      <w:bookmarkEnd w:id="720"/>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721" w:name="_DV_M437"/>
      <w:bookmarkEnd w:id="721"/>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722" w:name="_DV_M438"/>
      <w:bookmarkEnd w:id="722"/>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723" w:name="_DV_M439"/>
      <w:bookmarkEnd w:id="723"/>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724" w:name="_DV_M440"/>
      <w:bookmarkEnd w:id="724"/>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725" w:name="_DV_M441"/>
      <w:bookmarkEnd w:id="725"/>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726" w:name="_DV_M442"/>
      <w:bookmarkEnd w:id="726"/>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727" w:name="_DV_M443"/>
      <w:bookmarkEnd w:id="727"/>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728" w:name="_DV_M444"/>
      <w:bookmarkEnd w:id="728"/>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729" w:name="_DV_M445"/>
      <w:bookmarkEnd w:id="729"/>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730" w:name="_DV_M446"/>
      <w:bookmarkEnd w:id="730"/>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731" w:name="_DV_M447"/>
      <w:bookmarkEnd w:id="731"/>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732" w:name="_DV_M448"/>
      <w:bookmarkEnd w:id="732"/>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733" w:name="_DV_M449"/>
      <w:bookmarkEnd w:id="733"/>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734" w:name="_DV_M450"/>
      <w:bookmarkEnd w:id="734"/>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735" w:name="_DV_M451"/>
      <w:bookmarkEnd w:id="735"/>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36" w:name="_DV_M452"/>
      <w:bookmarkEnd w:id="736"/>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737" w:name="_DV_M453"/>
      <w:bookmarkEnd w:id="737"/>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738" w:name="_DV_M454"/>
      <w:bookmarkEnd w:id="738"/>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739" w:name="_DV_M455"/>
      <w:bookmarkEnd w:id="739"/>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40" w:name="_DV_M456"/>
      <w:bookmarkEnd w:id="740"/>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741" w:name="_DV_M457"/>
      <w:bookmarkEnd w:id="741"/>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742" w:name="_DV_M458"/>
      <w:bookmarkEnd w:id="742"/>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743" w:name="_DV_M459"/>
      <w:bookmarkEnd w:id="743"/>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744" w:name="_DV_M460"/>
      <w:bookmarkEnd w:id="744"/>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745" w:name="_DV_M461"/>
      <w:bookmarkEnd w:id="745"/>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746" w:name="_DV_M462"/>
      <w:bookmarkEnd w:id="746"/>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747" w:name="_DV_M463"/>
      <w:bookmarkEnd w:id="747"/>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748" w:name="_DV_M464"/>
      <w:bookmarkEnd w:id="748"/>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749" w:name="_DV_M465"/>
      <w:bookmarkEnd w:id="749"/>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750" w:name="_DV_M466"/>
      <w:bookmarkEnd w:id="750"/>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751" w:name="_DV_M467"/>
      <w:bookmarkEnd w:id="751"/>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752" w:name="_DV_M468"/>
      <w:bookmarkEnd w:id="752"/>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3" w:name="_DV_M469"/>
      <w:bookmarkEnd w:id="753"/>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4" w:name="_DV_M470"/>
      <w:bookmarkEnd w:id="754"/>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5" w:name="_DV_M471"/>
      <w:bookmarkEnd w:id="755"/>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756" w:name="_DV_M472"/>
      <w:bookmarkEnd w:id="756"/>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757" w:name="_DV_M473"/>
      <w:bookmarkEnd w:id="757"/>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8" w:name="_DV_M474"/>
      <w:bookmarkEnd w:id="758"/>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9" w:name="_DV_M475"/>
      <w:bookmarkEnd w:id="759"/>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760" w:name="_DV_M476"/>
      <w:bookmarkEnd w:id="760"/>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761" w:name="_DV_M477"/>
      <w:bookmarkEnd w:id="761"/>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762" w:name="_DV_M478"/>
      <w:bookmarkEnd w:id="762"/>
      <w:r>
        <w:tab/>
      </w:r>
    </w:p>
    <w:p w14:paraId="2D6EFDDD" w14:textId="77777777" w:rsidR="00CA2ECB" w:rsidRDefault="00CA2ECB" w:rsidP="00CA2ECB">
      <w:pPr>
        <w:pStyle w:val="Heading3"/>
        <w:tabs>
          <w:tab w:val="clear" w:pos="851"/>
        </w:tabs>
      </w:pPr>
      <w:bookmarkStart w:id="763" w:name="_DV_M479"/>
      <w:bookmarkEnd w:id="763"/>
      <w:r>
        <w:t>Change from “NGC” to “The Company”</w:t>
      </w:r>
    </w:p>
    <w:p w14:paraId="160DD7FC" w14:textId="77777777" w:rsidR="00CA2ECB" w:rsidRPr="00971EAC" w:rsidRDefault="00CA2ECB" w:rsidP="00CA2ECB">
      <w:pPr>
        <w:pStyle w:val="NormalIndent"/>
        <w:widowControl/>
        <w:rPr>
          <w:rFonts w:ascii="Arial" w:hAnsi="Arial" w:cs="Arial"/>
        </w:rPr>
      </w:pPr>
      <w:bookmarkStart w:id="764" w:name="_DV_M480"/>
      <w:bookmarkEnd w:id="764"/>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765" w:name="_DV_M481"/>
      <w:bookmarkEnd w:id="765"/>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766" w:name="_DV_M482"/>
      <w:bookmarkEnd w:id="766"/>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767" w:name="_DV_M483"/>
      <w:bookmarkEnd w:id="767"/>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768" w:name="_DV_M484"/>
      <w:bookmarkEnd w:id="768"/>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769" w:name="_DV_M485"/>
      <w:bookmarkEnd w:id="769"/>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0" w:name="_DV_M486"/>
      <w:bookmarkEnd w:id="770"/>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1" w:name="_DV_M487"/>
      <w:bookmarkEnd w:id="771"/>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2" w:name="_DV_M488"/>
      <w:bookmarkEnd w:id="772"/>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73" w:name="_DV_M489"/>
      <w:bookmarkEnd w:id="773"/>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774" w:name="_DV_M490"/>
      <w:bookmarkEnd w:id="774"/>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775" w:name="_DV_M491"/>
      <w:bookmarkEnd w:id="775"/>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776" w:name="_DV_M492"/>
      <w:bookmarkEnd w:id="776"/>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777" w:name="_DV_M493"/>
      <w:bookmarkEnd w:id="777"/>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778" w:name="_DV_M494"/>
      <w:bookmarkEnd w:id="778"/>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779" w:name="_DV_M495"/>
      <w:bookmarkEnd w:id="779"/>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780" w:name="_DV_M496"/>
      <w:bookmarkEnd w:id="780"/>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781" w:name="_DV_M497"/>
      <w:bookmarkEnd w:id="781"/>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782" w:name="_DV_M498"/>
      <w:bookmarkEnd w:id="782"/>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783" w:name="_DV_M499"/>
      <w:bookmarkEnd w:id="783"/>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784" w:name="_DV_M500"/>
      <w:bookmarkEnd w:id="784"/>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785" w:name="_DV_M501"/>
      <w:bookmarkEnd w:id="785"/>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6" w:name="_DV_M502"/>
      <w:bookmarkEnd w:id="786"/>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7" w:name="_DV_M503"/>
      <w:bookmarkEnd w:id="787"/>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8" w:name="_DV_M504"/>
      <w:bookmarkEnd w:id="788"/>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89" w:name="_DV_M505"/>
      <w:bookmarkEnd w:id="789"/>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790" w:name="_DV_M506"/>
      <w:bookmarkEnd w:id="790"/>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791" w:name="_DV_M507"/>
      <w:bookmarkEnd w:id="791"/>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792" w:name="_DV_M508"/>
      <w:bookmarkEnd w:id="792"/>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793" w:name="_DV_M509"/>
      <w:bookmarkEnd w:id="793"/>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794" w:name="_DV_M510"/>
      <w:bookmarkEnd w:id="794"/>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795" w:name="_DV_M511"/>
      <w:bookmarkEnd w:id="795"/>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796" w:name="_DV_M512"/>
      <w:bookmarkEnd w:id="796"/>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797" w:name="_DV_M513"/>
      <w:bookmarkEnd w:id="797"/>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798" w:name="_DV_M514"/>
      <w:bookmarkEnd w:id="798"/>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799" w:name="_DV_M515"/>
      <w:bookmarkEnd w:id="799"/>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800" w:name="_DV_M516"/>
      <w:bookmarkEnd w:id="800"/>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801" w:name="_DV_M517"/>
      <w:bookmarkEnd w:id="801"/>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802" w:name="_DV_M518"/>
      <w:bookmarkEnd w:id="802"/>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3" w:name="_DV_M519"/>
      <w:bookmarkEnd w:id="803"/>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4" w:name="_DV_M520"/>
      <w:bookmarkEnd w:id="804"/>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5" w:name="_DV_M521"/>
      <w:bookmarkEnd w:id="805"/>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6" w:name="_DV_M522"/>
      <w:bookmarkEnd w:id="806"/>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807" w:name="_DV_M523"/>
      <w:bookmarkEnd w:id="807"/>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808" w:name="_DV_M524"/>
      <w:bookmarkEnd w:id="808"/>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809" w:name="_DV_M525"/>
      <w:bookmarkEnd w:id="809"/>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810" w:name="_DV_M526"/>
      <w:bookmarkEnd w:id="810"/>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11" w:name="_DV_M527"/>
      <w:bookmarkEnd w:id="811"/>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2" w:name="_DV_M528"/>
      <w:bookmarkEnd w:id="812"/>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3" w:name="_DV_M529"/>
      <w:bookmarkEnd w:id="813"/>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4" w:name="_DV_M530"/>
      <w:bookmarkEnd w:id="814"/>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815" w:name="_DV_M531"/>
      <w:bookmarkEnd w:id="815"/>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16" w:name="_DV_M532"/>
      <w:bookmarkEnd w:id="816"/>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17" w:name="_DV_M533"/>
      <w:bookmarkEnd w:id="817"/>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8" w:name="_DV_M534"/>
      <w:bookmarkEnd w:id="818"/>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9" w:name="_DV_M535"/>
      <w:bookmarkEnd w:id="819"/>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0" w:name="_DV_M536"/>
      <w:bookmarkEnd w:id="820"/>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821" w:name="_DV_M537"/>
      <w:bookmarkEnd w:id="821"/>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2" w:name="_DV_M538"/>
      <w:bookmarkEnd w:id="822"/>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23" w:name="_DV_M539"/>
      <w:bookmarkEnd w:id="82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4" w:name="_DV_M540"/>
      <w:bookmarkEnd w:id="824"/>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5" w:name="_DV_M541"/>
      <w:bookmarkEnd w:id="825"/>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6" w:name="_DV_M542"/>
      <w:bookmarkEnd w:id="82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827" w:name="_DV_M543"/>
      <w:bookmarkEnd w:id="827"/>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8" w:name="_DV_M544"/>
      <w:bookmarkEnd w:id="828"/>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9" w:name="_DV_M545"/>
      <w:bookmarkEnd w:id="829"/>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0" w:name="_DV_M546"/>
      <w:bookmarkEnd w:id="830"/>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A2ECB">
      <w:pPr>
        <w:pStyle w:val="Heading3"/>
        <w:tabs>
          <w:tab w:val="clear" w:pos="851"/>
        </w:tabs>
      </w:pPr>
      <w:bookmarkStart w:id="831" w:name="_DV_M547"/>
      <w:bookmarkEnd w:id="831"/>
      <w:r>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832" w:name="_DV_M548"/>
      <w:bookmarkEnd w:id="832"/>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833" w:name="_DV_M549"/>
      <w:bookmarkEnd w:id="833"/>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834" w:name="_DV_M550"/>
      <w:bookmarkEnd w:id="834"/>
      <w:r w:rsidRPr="62221ABE">
        <w:rPr>
          <w:rFonts w:ascii="Arial" w:hAnsi="Arial" w:cs="Arial"/>
        </w:rPr>
        <w:t xml:space="preserve">the name of </w:t>
      </w:r>
      <w:r w:rsidRPr="62221ABE">
        <w:rPr>
          <w:rFonts w:ascii="Arial" w:hAnsi="Arial" w:cs="Arial"/>
          <w:b/>
          <w:bCs/>
        </w:rPr>
        <w:t xml:space="preserve">Embedded </w:t>
      </w:r>
      <w:proofErr w:type="spellStart"/>
      <w:r w:rsidRPr="62221ABE">
        <w:rPr>
          <w:rFonts w:ascii="Arial" w:hAnsi="Arial" w:cs="Arial"/>
          <w:b/>
          <w:bCs/>
        </w:rPr>
        <w:t>Generator’s</w:t>
      </w:r>
      <w:proofErr w:type="spellEnd"/>
      <w:r w:rsidRPr="62221ABE">
        <w:rPr>
          <w:rFonts w:ascii="Arial" w:hAnsi="Arial" w:cs="Arial"/>
          <w:b/>
          <w:bCs/>
        </w:rPr>
        <w:t xml:space="preserve">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835" w:author="Angela Quinn (NESO)" w:date="2024-10-18T08:34:00Z">
        <w:r w:rsidR="001B70A9" w:rsidRPr="62221ABE">
          <w:rPr>
            <w:rFonts w:ascii="Arial" w:hAnsi="Arial" w:cs="Arial"/>
          </w:rPr>
          <w:t xml:space="preserve">(and whether </w:t>
        </w:r>
        <w:r w:rsidR="00174A38" w:rsidRPr="62221ABE">
          <w:rPr>
            <w:rFonts w:ascii="Arial" w:hAnsi="Arial" w:cs="Arial"/>
          </w:rPr>
          <w:t xml:space="preserve">it is a </w:t>
        </w:r>
        <w:r w:rsidR="00174A38" w:rsidRPr="62221ABE">
          <w:rPr>
            <w:rFonts w:ascii="Arial" w:hAnsi="Arial" w:cs="Arial"/>
            <w:b/>
            <w:bCs/>
          </w:rPr>
          <w:t>Gate 1</w:t>
        </w:r>
      </w:ins>
      <w:ins w:id="836" w:author="Angela Quinn (NESO)" w:date="2024-10-18T08:35:00Z">
        <w:r w:rsidR="00174A38" w:rsidRPr="62221ABE">
          <w:rPr>
            <w:rFonts w:ascii="Arial" w:hAnsi="Arial" w:cs="Arial"/>
            <w:b/>
            <w:bCs/>
          </w:rPr>
          <w:t xml:space="preserve"> Agreement</w:t>
        </w:r>
      </w:ins>
      <w:ins w:id="837" w:author="Angela Quinn (NESO)" w:date="2024-10-18T08:34:00Z">
        <w:r w:rsidR="00174A38" w:rsidRPr="62221ABE">
          <w:rPr>
            <w:rFonts w:ascii="Arial" w:hAnsi="Arial" w:cs="Arial"/>
          </w:rPr>
          <w:t xml:space="preserve"> or </w:t>
        </w:r>
        <w:r w:rsidR="00174A38" w:rsidRPr="62221ABE">
          <w:rPr>
            <w:rFonts w:ascii="Arial" w:hAnsi="Arial" w:cs="Arial"/>
            <w:b/>
            <w:bCs/>
          </w:rPr>
          <w:t>Gate 2 Agreement</w:t>
        </w:r>
        <w:r w:rsidR="00174A38" w:rsidRPr="62221ABE">
          <w:rPr>
            <w:rFonts w:ascii="Arial" w:hAnsi="Arial" w:cs="Arial"/>
          </w:rPr>
          <w:t xml:space="preserve">) </w:t>
        </w:r>
      </w:ins>
      <w:r w:rsidRPr="62221ABE">
        <w:rPr>
          <w:rFonts w:ascii="Arial" w:hAnsi="Arial" w:cs="Arial"/>
        </w:rPr>
        <w:t xml:space="preserve">or who are a </w:t>
      </w:r>
      <w:r w:rsidRPr="62221ABE">
        <w:rPr>
          <w:rFonts w:ascii="Arial" w:hAnsi="Arial" w:cs="Arial"/>
          <w:b/>
          <w:bCs/>
        </w:rPr>
        <w:t xml:space="preserve">Relevant Embedded </w:t>
      </w:r>
      <w:del w:id="838"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839" w:name="_DV_M551"/>
      <w:bookmarkEnd w:id="839"/>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840" w:name="_DV_M552"/>
      <w:bookmarkEnd w:id="840"/>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841" w:name="_DV_M553"/>
      <w:bookmarkEnd w:id="841"/>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842" w:name="_DV_M554"/>
      <w:bookmarkEnd w:id="842"/>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843" w:name="_DV_M555"/>
      <w:bookmarkEnd w:id="843"/>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844"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845" w:author="Angela Quinn (NESO)" w:date="2024-10-18T08:36:00Z">
        <w:r w:rsidRPr="62221ABE" w:rsidDel="00CA2ECB">
          <w:rPr>
            <w:rFonts w:ascii="Arial" w:hAnsi="Arial" w:cs="Arial"/>
            <w:rPrChange w:id="846" w:author="Angela Quinn (NESO)" w:date="2024-10-31T13:31:00Z">
              <w:rPr>
                <w:rFonts w:ascii="Arial" w:hAnsi="Arial" w:cs="Arial"/>
                <w:u w:val="single"/>
              </w:rPr>
            </w:rPrChange>
          </w:rPr>
          <w:delText xml:space="preserve">of </w:delText>
        </w:r>
      </w:del>
      <w:r w:rsidRPr="62221ABE">
        <w:rPr>
          <w:rFonts w:ascii="Arial" w:hAnsi="Arial" w:cs="Arial"/>
          <w:rPrChange w:id="847"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t>relating to such</w:t>
      </w:r>
      <w:r w:rsidRPr="62221ABE">
        <w:rPr>
          <w:rFonts w:ascii="Arial" w:hAnsi="Arial" w:cs="Arial"/>
          <w:b/>
          <w:bCs/>
        </w:rPr>
        <w:t xml:space="preserve"> Relevant Embedded </w:t>
      </w:r>
      <w:del w:id="848"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w:delText>
        </w:r>
        <w:r w:rsidRPr="62221ABE" w:rsidDel="00CA2ECB">
          <w:rPr>
            <w:rFonts w:ascii="Arial" w:hAnsi="Arial" w:cs="Arial"/>
            <w:b/>
            <w:bCs/>
          </w:rPr>
          <w:delText>Relevant Embedded Small</w:delText>
        </w:r>
      </w:del>
      <w:r w:rsidRPr="62221ABE">
        <w:rPr>
          <w:rFonts w:ascii="Arial" w:hAnsi="Arial" w:cs="Arial"/>
          <w:b/>
          <w:bCs/>
        </w:rPr>
        <w:t xml:space="preserve"> 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u w:val="single"/>
        </w:rPr>
        <w:t xml:space="preserve">Authorised Electricity Operator </w:t>
      </w:r>
      <w:r w:rsidRPr="006F66C0">
        <w:rPr>
          <w:rFonts w:ascii="Arial" w:hAnsi="Arial" w:cs="Arial"/>
          <w:u w:val="single"/>
        </w:rPr>
        <w:t xml:space="preserve">and </w:t>
      </w:r>
      <w:r w:rsidRPr="006F66C0">
        <w:rPr>
          <w:rFonts w:ascii="Arial" w:hAnsi="Arial" w:cs="Arial"/>
          <w:b/>
          <w:u w:val="single"/>
        </w:rPr>
        <w:t>The Company</w:t>
      </w:r>
      <w:r w:rsidRPr="006F66C0">
        <w:rPr>
          <w:rFonts w:ascii="Arial" w:hAnsi="Arial" w:cs="Arial"/>
          <w:u w:val="single"/>
        </w:rPr>
        <w:t>.</w:t>
      </w:r>
      <w:r w:rsidRPr="62221ABE">
        <w:rPr>
          <w:rFonts w:ascii="Arial" w:hAnsi="Arial" w:cs="Arial"/>
        </w:rPr>
        <w:t xml:space="preserve"> </w:t>
      </w:r>
    </w:p>
    <w:p w14:paraId="018D24D4" w14:textId="77777777" w:rsidR="00CA2ECB" w:rsidRDefault="00CA2ECB" w:rsidP="00CA2ECB">
      <w:pPr>
        <w:pStyle w:val="Heading3"/>
        <w:widowControl/>
        <w:numPr>
          <w:ilvl w:val="0"/>
          <w:numId w:val="0"/>
        </w:numPr>
        <w:tabs>
          <w:tab w:val="num" w:pos="851"/>
        </w:tabs>
        <w:ind w:left="851" w:hanging="851"/>
        <w:jc w:val="both"/>
      </w:pPr>
    </w:p>
    <w:p w14:paraId="1ECA786A" w14:textId="4F50FD9D" w:rsidR="00CA2ECB" w:rsidRDefault="00CA2ECB" w:rsidP="00CA2ECB">
      <w:pPr>
        <w:pStyle w:val="Heading3"/>
        <w:tabs>
          <w:tab w:val="clear" w:pos="851"/>
        </w:tabs>
      </w:pPr>
      <w:bookmarkStart w:id="849" w:name="_DV_M556"/>
      <w:bookmarkEnd w:id="849"/>
      <w:r>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850" w:name="_DV_M557"/>
      <w:bookmarkEnd w:id="850"/>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851" w:name="_DV_M558"/>
      <w:bookmarkEnd w:id="851"/>
      <w:r w:rsidRPr="00971EAC">
        <w:rPr>
          <w:rFonts w:ascii="Arial" w:hAnsi="Arial" w:cs="Arial"/>
        </w:rPr>
        <w:t>set out in</w:t>
      </w:r>
      <w:ins w:id="852" w:author="Angela Quinn (NESO)" w:date="2024-10-18T08:43:00Z">
        <w:r w:rsidR="001C51B0">
          <w:rPr>
            <w:rFonts w:ascii="Arial" w:hAnsi="Arial" w:cs="Arial"/>
          </w:rPr>
          <w:t xml:space="preserve"> (where they are </w:t>
        </w:r>
        <w:r w:rsidR="001C51B0" w:rsidRPr="001C51B0">
          <w:rPr>
            <w:rFonts w:ascii="Arial" w:hAnsi="Arial" w:cs="Arial"/>
            <w:b/>
            <w:bCs/>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 xml:space="preserve">Embedded </w:t>
      </w:r>
      <w:proofErr w:type="spellStart"/>
      <w:r w:rsidRPr="00971EAC">
        <w:rPr>
          <w:rFonts w:ascii="Arial" w:hAnsi="Arial" w:cs="Arial"/>
          <w:b/>
          <w:bCs/>
        </w:rPr>
        <w:t>Exemptable</w:t>
      </w:r>
      <w:proofErr w:type="spellEnd"/>
      <w:r w:rsidRPr="00971EAC">
        <w:rPr>
          <w:rFonts w:ascii="Arial" w:hAnsi="Arial" w:cs="Arial"/>
          <w:b/>
          <w:bCs/>
        </w:rPr>
        <w:t xml:space="preserv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853" w:name="_DV_M559"/>
      <w:bookmarkEnd w:id="853"/>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854" w:name="_DV_M560"/>
      <w:bookmarkEnd w:id="854"/>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667963">
      <w:pPr>
        <w:ind w:left="284" w:hanging="284"/>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5B7449">
      <w:pPr>
        <w:pStyle w:val="Heading3"/>
        <w:widowControl/>
        <w:numPr>
          <w:ilvl w:val="0"/>
          <w:numId w:val="0"/>
        </w:numPr>
        <w:tabs>
          <w:tab w:val="num" w:pos="851"/>
        </w:tabs>
        <w:ind w:left="851" w:hanging="851"/>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57F2BD47">
      <w:pPr>
        <w:pStyle w:val="Heading3"/>
        <w:widowControl/>
        <w:numPr>
          <w:ilvl w:val="0"/>
          <w:numId w:val="0"/>
        </w:numPr>
        <w:tabs>
          <w:tab w:val="num" w:pos="851"/>
        </w:tabs>
        <w:ind w:left="851" w:hanging="851"/>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855" w:name="_DV_M561"/>
      <w:bookmarkEnd w:id="855"/>
      <w:r>
        <w:rPr>
          <w:rFonts w:ascii="Arial" w:hAnsi="Arial" w:cs="Arial"/>
          <w:b/>
          <w:bCs/>
          <w:sz w:val="28"/>
          <w:szCs w:val="28"/>
          <w:u w:val="single"/>
        </w:rPr>
        <w:t>Communications Plant (CC.6.5) - Appendix 1</w:t>
      </w:r>
    </w:p>
    <w:p w14:paraId="6C5115EE" w14:textId="77777777" w:rsidR="00CA2ECB" w:rsidRDefault="00CA2ECB" w:rsidP="00CA2ECB">
      <w:pPr>
        <w:pStyle w:val="BodyText"/>
        <w:widowControl/>
        <w:jc w:val="center"/>
        <w:rPr>
          <w:rFonts w:ascii="Arial" w:hAnsi="Arial" w:cs="Arial"/>
          <w:i/>
          <w:iCs/>
        </w:rPr>
      </w:pPr>
      <w:bookmarkStart w:id="856" w:name="_DV_M562"/>
      <w:bookmarkEnd w:id="856"/>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857" w:name="_DV_M563"/>
      <w:bookmarkEnd w:id="857"/>
      <w:r>
        <w:rPr>
          <w:rFonts w:ascii="Arial" w:hAnsi="Arial" w:cs="Arial"/>
          <w:b/>
          <w:bCs/>
          <w:sz w:val="28"/>
          <w:szCs w:val="28"/>
          <w:u w:val="single"/>
        </w:rPr>
        <w:br w:type="page"/>
        <w:t>Communications Plant (CC.6.5) - Appendix 1</w:t>
      </w:r>
    </w:p>
    <w:p w14:paraId="4827B9E2" w14:textId="77777777" w:rsidR="00CA2ECB" w:rsidRDefault="00CA2ECB" w:rsidP="00CA2ECB">
      <w:pPr>
        <w:pStyle w:val="BodyText"/>
        <w:widowControl/>
        <w:jc w:val="center"/>
        <w:rPr>
          <w:rFonts w:ascii="Arial" w:hAnsi="Arial" w:cs="Arial"/>
          <w:i/>
          <w:iCs/>
        </w:rPr>
      </w:pPr>
      <w:bookmarkStart w:id="858" w:name="_DV_M564"/>
      <w:bookmarkEnd w:id="858"/>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859" w:name="_DV_M565"/>
      <w:bookmarkEnd w:id="859"/>
      <w:r>
        <w:rPr>
          <w:rFonts w:ascii="Arial" w:hAnsi="Arial" w:cs="Arial"/>
          <w:b/>
          <w:bCs/>
          <w:sz w:val="28"/>
          <w:szCs w:val="28"/>
          <w:u w:val="single"/>
        </w:rPr>
        <w:t>Communications Plant (CC.6.5) - Appendix 1</w:t>
      </w:r>
    </w:p>
    <w:p w14:paraId="52B9F9A7" w14:textId="77777777" w:rsidR="00CA2ECB" w:rsidRDefault="00CA2ECB" w:rsidP="00CA2ECB">
      <w:pPr>
        <w:pStyle w:val="BodyText"/>
        <w:widowControl/>
        <w:jc w:val="center"/>
        <w:rPr>
          <w:rFonts w:ascii="Arial" w:hAnsi="Arial" w:cs="Arial"/>
          <w:i/>
          <w:iCs/>
        </w:rPr>
      </w:pPr>
      <w:bookmarkStart w:id="860" w:name="_DV_M566"/>
      <w:bookmarkEnd w:id="860"/>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861" w:name="_DV_M567"/>
      <w:bookmarkEnd w:id="861"/>
      <w:r>
        <w:rPr>
          <w:rFonts w:ascii="Arial" w:hAnsi="Arial" w:cs="Arial"/>
          <w:b/>
          <w:bCs/>
          <w:sz w:val="28"/>
          <w:szCs w:val="28"/>
          <w:u w:val="single"/>
        </w:rPr>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862" w:name="_DV_M568"/>
      <w:bookmarkEnd w:id="862"/>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863" w:name="_DV_M569"/>
      <w:bookmarkEnd w:id="863"/>
      <w:r>
        <w:rPr>
          <w:rFonts w:ascii="Arial" w:hAnsi="Arial" w:cs="Arial"/>
          <w:b/>
          <w:bCs/>
        </w:rPr>
        <w:t xml:space="preserve">END OF SECTION </w:t>
      </w:r>
      <w:bookmarkStart w:id="864" w:name="_DV_X0"/>
      <w:r>
        <w:rPr>
          <w:rFonts w:ascii="Arial" w:hAnsi="Arial" w:cs="Arial"/>
          <w:b/>
          <w:bCs/>
        </w:rPr>
        <w:t>6</w:t>
      </w:r>
      <w:bookmarkEnd w:id="864"/>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23634" w14:textId="77777777" w:rsidR="006E23D3" w:rsidRDefault="006E23D3" w:rsidP="00684C89">
      <w:pPr>
        <w:pStyle w:val="clauseindent"/>
      </w:pPr>
      <w:r>
        <w:separator/>
      </w:r>
    </w:p>
  </w:endnote>
  <w:endnote w:type="continuationSeparator" w:id="0">
    <w:p w14:paraId="55570547" w14:textId="77777777" w:rsidR="006E23D3" w:rsidRDefault="006E23D3" w:rsidP="00684C89">
      <w:pPr>
        <w:pStyle w:val="clauseindent"/>
      </w:pPr>
      <w:r>
        <w:continuationSeparator/>
      </w:r>
    </w:p>
  </w:endnote>
  <w:endnote w:type="continuationNotice" w:id="1">
    <w:p w14:paraId="6D10EE0F" w14:textId="77777777" w:rsidR="006E23D3" w:rsidRDefault="006E23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D5A9" w14:textId="794A232C"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 xml:space="preserve">V1.34 – </w:t>
    </w:r>
    <w:r w:rsidR="0098310C">
      <w:rPr>
        <w:rStyle w:val="PageNumber"/>
        <w:rFonts w:ascii="Arial" w:hAnsi="Arial" w:cs="Arial"/>
        <w:sz w:val="20"/>
        <w:szCs w:val="20"/>
      </w:rPr>
      <w:t xml:space="preserve">01 </w:t>
    </w:r>
    <w:r w:rsidR="00C97536">
      <w:rPr>
        <w:rStyle w:val="PageNumber"/>
        <w:rFonts w:ascii="Arial" w:hAnsi="Arial" w:cs="Arial"/>
        <w:sz w:val="20"/>
        <w:szCs w:val="20"/>
      </w:rPr>
      <w:t>October 2024</w:t>
    </w:r>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1E93" w14:textId="7B258582"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B223E2">
      <w:rPr>
        <w:rStyle w:val="PageNumber"/>
        <w:rFonts w:ascii="Arial" w:hAnsi="Arial" w:cs="Arial"/>
        <w:sz w:val="20"/>
        <w:szCs w:val="20"/>
      </w:rPr>
      <w:t>4</w:t>
    </w:r>
    <w:r>
      <w:rPr>
        <w:rStyle w:val="PageNumber"/>
        <w:rFonts w:ascii="Arial" w:hAnsi="Arial" w:cs="Arial"/>
        <w:sz w:val="20"/>
        <w:szCs w:val="20"/>
      </w:rPr>
      <w:t xml:space="preserve"> </w:t>
    </w:r>
    <w:r w:rsidR="00226FF5">
      <w:rPr>
        <w:rStyle w:val="PageNumber"/>
        <w:rFonts w:ascii="Arial" w:hAnsi="Arial" w:cs="Arial"/>
        <w:sz w:val="20"/>
        <w:szCs w:val="20"/>
      </w:rPr>
      <w:t xml:space="preserve">– </w:t>
    </w:r>
    <w:r w:rsidR="00B223E2">
      <w:rPr>
        <w:rStyle w:val="PageNumber"/>
        <w:rFonts w:ascii="Arial" w:hAnsi="Arial" w:cs="Arial"/>
        <w:sz w:val="20"/>
        <w:szCs w:val="20"/>
      </w:rPr>
      <w:t>01 October</w:t>
    </w:r>
    <w:r w:rsidR="00566689">
      <w:rPr>
        <w:rStyle w:val="PageNumber"/>
        <w:rFonts w:ascii="Arial" w:hAnsi="Arial" w:cs="Arial"/>
        <w:sz w:val="20"/>
        <w:szCs w:val="20"/>
      </w:rPr>
      <w:t xml:space="preserve"> 20</w:t>
    </w:r>
    <w:r w:rsidR="00415379">
      <w:rPr>
        <w:rStyle w:val="PageNumber"/>
        <w:rFonts w:ascii="Arial" w:hAnsi="Arial" w:cs="Arial"/>
        <w:sz w:val="20"/>
        <w:szCs w:val="20"/>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FB03" w14:textId="524DD73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58270C">
      <w:rPr>
        <w:rStyle w:val="PageNumber"/>
        <w:rFonts w:ascii="Arial" w:hAnsi="Arial" w:cs="Arial"/>
        <w:sz w:val="20"/>
        <w:szCs w:val="20"/>
      </w:rPr>
      <w:t>4</w:t>
    </w:r>
    <w:r w:rsidR="0047593D">
      <w:rPr>
        <w:rStyle w:val="PageNumber"/>
        <w:rFonts w:ascii="Arial" w:hAnsi="Arial" w:cs="Arial"/>
        <w:sz w:val="20"/>
        <w:szCs w:val="20"/>
      </w:rPr>
      <w:t xml:space="preserve"> </w:t>
    </w:r>
    <w:r w:rsidR="0058270C">
      <w:rPr>
        <w:rStyle w:val="PageNumber"/>
        <w:rFonts w:ascii="Arial" w:hAnsi="Arial" w:cs="Arial"/>
        <w:sz w:val="20"/>
        <w:szCs w:val="20"/>
      </w:rPr>
      <w:t>01 October 2024</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45C7F1E9" w:rsidR="00C30193" w:rsidRDefault="006D5F56" w:rsidP="00A03353">
    <w:pPr>
      <w:widowControl/>
      <w:jc w:val="right"/>
      <w:rPr>
        <w:rFonts w:ascii="Times New Roman" w:hAnsi="Times New Roman"/>
      </w:rPr>
    </w:pPr>
    <w:r>
      <w:rPr>
        <w:rStyle w:val="PageNumber"/>
        <w:rFonts w:ascii="Arial" w:hAnsi="Arial" w:cs="Arial"/>
        <w:sz w:val="20"/>
        <w:szCs w:val="20"/>
      </w:rPr>
      <w:t>v1.34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6F8CA" w14:textId="77777777" w:rsidR="006E23D3" w:rsidRDefault="006E23D3" w:rsidP="00684C89">
      <w:pPr>
        <w:pStyle w:val="clauseindent"/>
      </w:pPr>
      <w:r>
        <w:separator/>
      </w:r>
    </w:p>
  </w:footnote>
  <w:footnote w:type="continuationSeparator" w:id="0">
    <w:p w14:paraId="6CCE408F" w14:textId="77777777" w:rsidR="006E23D3" w:rsidRDefault="006E23D3" w:rsidP="00684C89">
      <w:pPr>
        <w:pStyle w:val="clauseindent"/>
      </w:pPr>
      <w:r>
        <w:continuationSeparator/>
      </w:r>
    </w:p>
  </w:footnote>
  <w:footnote w:type="continuationNotice" w:id="1">
    <w:p w14:paraId="03E29979" w14:textId="77777777" w:rsidR="006E23D3" w:rsidRDefault="006E23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F5CD" w14:textId="00239318" w:rsidR="00C30193" w:rsidRDefault="57F2BD47">
    <w:pPr>
      <w:pStyle w:val="Header"/>
      <w:widowControl/>
      <w:rPr>
        <w:rFonts w:ascii="Arial" w:hAnsi="Arial" w:cs="Arial"/>
        <w:sz w:val="20"/>
        <w:szCs w:val="20"/>
      </w:rPr>
    </w:pPr>
    <w:r w:rsidRPr="57F2BD47">
      <w:rPr>
        <w:rFonts w:ascii="Arial" w:hAnsi="Arial" w:cs="Arial"/>
        <w:sz w:val="20"/>
        <w:szCs w:val="20"/>
      </w:rPr>
      <w:t>CUSC v1.34</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9822" w14:textId="2C34485F" w:rsidR="00C30193" w:rsidRDefault="346C006A">
    <w:pPr>
      <w:pStyle w:val="Header"/>
      <w:widowControl/>
      <w:rPr>
        <w:rFonts w:ascii="Arial" w:hAnsi="Arial" w:cs="Arial"/>
        <w:sz w:val="20"/>
        <w:szCs w:val="20"/>
      </w:rPr>
    </w:pPr>
    <w:r w:rsidRPr="346C006A">
      <w:rPr>
        <w:rFonts w:ascii="Arial" w:hAnsi="Arial" w:cs="Arial"/>
        <w:sz w:val="20"/>
        <w:szCs w:val="20"/>
      </w:rPr>
      <w:t>CUSC v1.34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6A9C6CE6"/>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pStyle w:val="Heading3"/>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pStyle w:val="StyleHeading3"/>
      <w:lvlText w:val="%1.%2.%3."/>
      <w:lvlJc w:val="left"/>
      <w:pPr>
        <w:widowControl w:val="0"/>
        <w:tabs>
          <w:tab w:val="num" w:pos="0"/>
        </w:tabs>
        <w:autoSpaceDE w:val="0"/>
        <w:autoSpaceDN w:val="0"/>
        <w:adjustRightInd w:val="0"/>
        <w:ind w:left="851"/>
      </w:pPr>
      <w:rPr>
        <w:b w:val="0"/>
        <w:bCs w:val="0"/>
        <w:sz w:val="24"/>
        <w:szCs w:val="24"/>
      </w:rPr>
    </w:lvl>
    <w:lvl w:ilvl="3">
      <w:start w:val="1"/>
      <w:numFmt w:val="decimal"/>
      <w:pStyle w:val="Heading4"/>
      <w:lvlText w:val="%1.%2.%3.%4."/>
      <w:lvlJc w:val="left"/>
      <w:pPr>
        <w:widowControl w:val="0"/>
        <w:tabs>
          <w:tab w:val="num" w:pos="2848"/>
        </w:tabs>
        <w:autoSpaceDE w:val="0"/>
        <w:autoSpaceDN w:val="0"/>
        <w:adjustRightInd w:val="0"/>
        <w:ind w:left="2128"/>
      </w:pPr>
      <w:rPr>
        <w:sz w:val="24"/>
        <w:szCs w:val="24"/>
      </w:rPr>
    </w:lvl>
    <w:lvl w:ilvl="4">
      <w:start w:val="1"/>
      <w:numFmt w:val="decimal"/>
      <w:pStyle w:val="Heading5"/>
      <w:lvlText w:val="%1.%2.%3.%4.%5."/>
      <w:lvlJc w:val="left"/>
      <w:pPr>
        <w:widowControl w:val="0"/>
        <w:tabs>
          <w:tab w:val="num" w:pos="-709"/>
        </w:tabs>
        <w:autoSpaceDE w:val="0"/>
        <w:autoSpaceDN w:val="0"/>
        <w:adjustRightInd w:val="0"/>
        <w:ind w:left="1843"/>
      </w:pPr>
      <w:rPr>
        <w:sz w:val="24"/>
        <w:szCs w:val="24"/>
      </w:rPr>
    </w:lvl>
    <w:lvl w:ilvl="5">
      <w:start w:val="1"/>
      <w:numFmt w:val="decimal"/>
      <w:pStyle w:val="Heading6"/>
      <w:lvlText w:val="%1.%2.%3.%4.%5.%6."/>
      <w:lvlJc w:val="left"/>
      <w:pPr>
        <w:widowControl w:val="0"/>
        <w:tabs>
          <w:tab w:val="num" w:pos="426"/>
        </w:tabs>
        <w:autoSpaceDE w:val="0"/>
        <w:autoSpaceDN w:val="0"/>
        <w:adjustRightInd w:val="0"/>
        <w:ind w:left="3829"/>
      </w:pPr>
      <w:rPr>
        <w:sz w:val="24"/>
        <w:szCs w:val="24"/>
      </w:rPr>
    </w:lvl>
    <w:lvl w:ilvl="6">
      <w:start w:val="1"/>
      <w:numFmt w:val="decimal"/>
      <w:pStyle w:val="Heading7"/>
      <w:suff w:val="nothing"/>
      <w:lvlText w:val="%1.%2.%3.%4.%5.%6.%7."/>
      <w:lvlJc w:val="left"/>
      <w:pPr>
        <w:widowControl w:val="0"/>
        <w:autoSpaceDE w:val="0"/>
        <w:autoSpaceDN w:val="0"/>
        <w:adjustRightInd w:val="0"/>
        <w:ind w:left="426"/>
      </w:pPr>
      <w:rPr>
        <w:sz w:val="24"/>
        <w:szCs w:val="24"/>
      </w:rPr>
    </w:lvl>
    <w:lvl w:ilvl="7">
      <w:start w:val="1"/>
      <w:numFmt w:val="decimal"/>
      <w:pStyle w:val="Heading8"/>
      <w:suff w:val="nothing"/>
      <w:lvlText w:val="%1.%2.%3.%4.%5.%6.%7.%8."/>
      <w:lvlJc w:val="left"/>
      <w:pPr>
        <w:widowControl w:val="0"/>
        <w:autoSpaceDE w:val="0"/>
        <w:autoSpaceDN w:val="0"/>
        <w:adjustRightInd w:val="0"/>
        <w:ind w:left="426"/>
      </w:pPr>
      <w:rPr>
        <w:sz w:val="24"/>
        <w:szCs w:val="24"/>
      </w:rPr>
    </w:lvl>
    <w:lvl w:ilvl="8">
      <w:start w:val="1"/>
      <w:numFmt w:val="decimal"/>
      <w:pStyle w:val="Heading9"/>
      <w:suff w:val="nothing"/>
      <w:lvlText w:val="%1.%2.%3.%4.%5.%6.%7.%8.%9."/>
      <w:lvlJc w:val="left"/>
      <w:pPr>
        <w:widowControl w:val="0"/>
        <w:autoSpaceDE w:val="0"/>
        <w:autoSpaceDN w:val="0"/>
        <w:adjustRightInd w:val="0"/>
        <w:ind w:left="426"/>
      </w:pPr>
      <w:rPr>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5"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46"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47"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48"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49"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47"/>
  </w:num>
  <w:num w:numId="2" w16cid:durableId="269894813">
    <w:abstractNumId w:val="43"/>
  </w:num>
  <w:num w:numId="3" w16cid:durableId="1101922982">
    <w:abstractNumId w:val="45"/>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49"/>
  </w:num>
  <w:num w:numId="48" w16cid:durableId="948120924">
    <w:abstractNumId w:val="44"/>
  </w:num>
  <w:num w:numId="49" w16cid:durableId="1688677266">
    <w:abstractNumId w:val="48"/>
  </w:num>
  <w:num w:numId="50" w16cid:durableId="313291205">
    <w:abstractNumId w:val="4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mhObi5GeFr3o4cccncAw/TridlgMazUSRz9s3Fg6dFg1iVtX94sn5IBcW0u3ZDiW0QVbl3OnJ6eLEZHa4z85mQ==" w:salt="44Q8bhg0ZGROoqVL5FPolQ=="/>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527C"/>
    <w:rsid w:val="000154F5"/>
    <w:rsid w:val="00016605"/>
    <w:rsid w:val="00017715"/>
    <w:rsid w:val="00017BE1"/>
    <w:rsid w:val="00020007"/>
    <w:rsid w:val="00020142"/>
    <w:rsid w:val="00022AD8"/>
    <w:rsid w:val="0002350B"/>
    <w:rsid w:val="00024B21"/>
    <w:rsid w:val="00025C4B"/>
    <w:rsid w:val="00026487"/>
    <w:rsid w:val="0002722A"/>
    <w:rsid w:val="00030238"/>
    <w:rsid w:val="00030743"/>
    <w:rsid w:val="0003112E"/>
    <w:rsid w:val="000319C0"/>
    <w:rsid w:val="00031E7C"/>
    <w:rsid w:val="00032091"/>
    <w:rsid w:val="0003353D"/>
    <w:rsid w:val="0003400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70103"/>
    <w:rsid w:val="00070AA7"/>
    <w:rsid w:val="000716A1"/>
    <w:rsid w:val="00071797"/>
    <w:rsid w:val="00072371"/>
    <w:rsid w:val="00073507"/>
    <w:rsid w:val="00073C3B"/>
    <w:rsid w:val="00073C3D"/>
    <w:rsid w:val="00075922"/>
    <w:rsid w:val="00075ED1"/>
    <w:rsid w:val="00080DB1"/>
    <w:rsid w:val="00084189"/>
    <w:rsid w:val="000853AA"/>
    <w:rsid w:val="00085C3E"/>
    <w:rsid w:val="00086480"/>
    <w:rsid w:val="00090F85"/>
    <w:rsid w:val="0009105F"/>
    <w:rsid w:val="00092143"/>
    <w:rsid w:val="00093B9A"/>
    <w:rsid w:val="0009434C"/>
    <w:rsid w:val="00094BCA"/>
    <w:rsid w:val="00095307"/>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6723"/>
    <w:rsid w:val="000D6BC2"/>
    <w:rsid w:val="000E1A0A"/>
    <w:rsid w:val="000E32FD"/>
    <w:rsid w:val="000E4799"/>
    <w:rsid w:val="000E5D25"/>
    <w:rsid w:val="000E68CE"/>
    <w:rsid w:val="000E6AD1"/>
    <w:rsid w:val="000F3C01"/>
    <w:rsid w:val="000F5229"/>
    <w:rsid w:val="000F71E1"/>
    <w:rsid w:val="000F7237"/>
    <w:rsid w:val="00101D61"/>
    <w:rsid w:val="001022F7"/>
    <w:rsid w:val="00102B50"/>
    <w:rsid w:val="001034DE"/>
    <w:rsid w:val="001047ED"/>
    <w:rsid w:val="001048B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41C9"/>
    <w:rsid w:val="0013649A"/>
    <w:rsid w:val="0013669B"/>
    <w:rsid w:val="00137774"/>
    <w:rsid w:val="00137E68"/>
    <w:rsid w:val="0014080C"/>
    <w:rsid w:val="0014355E"/>
    <w:rsid w:val="001455CE"/>
    <w:rsid w:val="00147BE4"/>
    <w:rsid w:val="00147FF2"/>
    <w:rsid w:val="0015055E"/>
    <w:rsid w:val="0015078D"/>
    <w:rsid w:val="00150A67"/>
    <w:rsid w:val="0015399A"/>
    <w:rsid w:val="00153D9E"/>
    <w:rsid w:val="00154089"/>
    <w:rsid w:val="00154E32"/>
    <w:rsid w:val="00154E93"/>
    <w:rsid w:val="00156BE3"/>
    <w:rsid w:val="00161DCC"/>
    <w:rsid w:val="00163EF8"/>
    <w:rsid w:val="001641FC"/>
    <w:rsid w:val="00165B57"/>
    <w:rsid w:val="0016607C"/>
    <w:rsid w:val="00166BE3"/>
    <w:rsid w:val="00167D5C"/>
    <w:rsid w:val="001707AF"/>
    <w:rsid w:val="00170EAD"/>
    <w:rsid w:val="001726D3"/>
    <w:rsid w:val="00174A38"/>
    <w:rsid w:val="001752AF"/>
    <w:rsid w:val="00176CFB"/>
    <w:rsid w:val="00181125"/>
    <w:rsid w:val="00181156"/>
    <w:rsid w:val="0018183A"/>
    <w:rsid w:val="00181C32"/>
    <w:rsid w:val="001838D1"/>
    <w:rsid w:val="001848AA"/>
    <w:rsid w:val="00186C33"/>
    <w:rsid w:val="001876F6"/>
    <w:rsid w:val="00187A60"/>
    <w:rsid w:val="00187F9D"/>
    <w:rsid w:val="001908C6"/>
    <w:rsid w:val="001916D4"/>
    <w:rsid w:val="001921D3"/>
    <w:rsid w:val="00193868"/>
    <w:rsid w:val="0019457B"/>
    <w:rsid w:val="00195BB1"/>
    <w:rsid w:val="00195F96"/>
    <w:rsid w:val="00196F2F"/>
    <w:rsid w:val="001A10C6"/>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CE9"/>
    <w:rsid w:val="001E6F31"/>
    <w:rsid w:val="001F1BD8"/>
    <w:rsid w:val="001F25F0"/>
    <w:rsid w:val="001F4EFF"/>
    <w:rsid w:val="001F5431"/>
    <w:rsid w:val="001F57F9"/>
    <w:rsid w:val="001F59A2"/>
    <w:rsid w:val="001F6798"/>
    <w:rsid w:val="001F69F2"/>
    <w:rsid w:val="00200496"/>
    <w:rsid w:val="00200710"/>
    <w:rsid w:val="00201978"/>
    <w:rsid w:val="002054C7"/>
    <w:rsid w:val="00205804"/>
    <w:rsid w:val="00206275"/>
    <w:rsid w:val="00207883"/>
    <w:rsid w:val="002121B1"/>
    <w:rsid w:val="00214708"/>
    <w:rsid w:val="002164E2"/>
    <w:rsid w:val="00223151"/>
    <w:rsid w:val="0022315D"/>
    <w:rsid w:val="002237A1"/>
    <w:rsid w:val="00226FF5"/>
    <w:rsid w:val="002279B1"/>
    <w:rsid w:val="00230D3F"/>
    <w:rsid w:val="002315FD"/>
    <w:rsid w:val="00231E51"/>
    <w:rsid w:val="00232FC2"/>
    <w:rsid w:val="00232FDC"/>
    <w:rsid w:val="00234735"/>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34CC"/>
    <w:rsid w:val="00264240"/>
    <w:rsid w:val="002710DB"/>
    <w:rsid w:val="00271288"/>
    <w:rsid w:val="0027220B"/>
    <w:rsid w:val="0027251C"/>
    <w:rsid w:val="002727A2"/>
    <w:rsid w:val="0027383B"/>
    <w:rsid w:val="00274C93"/>
    <w:rsid w:val="002756D2"/>
    <w:rsid w:val="00284AF5"/>
    <w:rsid w:val="00286178"/>
    <w:rsid w:val="00286EF5"/>
    <w:rsid w:val="0029017B"/>
    <w:rsid w:val="00290678"/>
    <w:rsid w:val="00292FD3"/>
    <w:rsid w:val="00295939"/>
    <w:rsid w:val="002966C8"/>
    <w:rsid w:val="00296B2C"/>
    <w:rsid w:val="002A0453"/>
    <w:rsid w:val="002A5420"/>
    <w:rsid w:val="002A66C4"/>
    <w:rsid w:val="002A6931"/>
    <w:rsid w:val="002A6AAB"/>
    <w:rsid w:val="002A774A"/>
    <w:rsid w:val="002B0D65"/>
    <w:rsid w:val="002B0EF7"/>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204C"/>
    <w:rsid w:val="002D28A6"/>
    <w:rsid w:val="002D39D2"/>
    <w:rsid w:val="002D52EC"/>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682"/>
    <w:rsid w:val="002F332A"/>
    <w:rsid w:val="002F3F7D"/>
    <w:rsid w:val="00301FD6"/>
    <w:rsid w:val="00302E57"/>
    <w:rsid w:val="0030644F"/>
    <w:rsid w:val="003125BD"/>
    <w:rsid w:val="00312C5D"/>
    <w:rsid w:val="0031627A"/>
    <w:rsid w:val="00316D1B"/>
    <w:rsid w:val="00316E00"/>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417B"/>
    <w:rsid w:val="0037518E"/>
    <w:rsid w:val="00375903"/>
    <w:rsid w:val="00375F40"/>
    <w:rsid w:val="00376715"/>
    <w:rsid w:val="00377F32"/>
    <w:rsid w:val="00383133"/>
    <w:rsid w:val="0038393F"/>
    <w:rsid w:val="003842C9"/>
    <w:rsid w:val="00384FFF"/>
    <w:rsid w:val="003857B7"/>
    <w:rsid w:val="00391019"/>
    <w:rsid w:val="00392188"/>
    <w:rsid w:val="003935C2"/>
    <w:rsid w:val="00394757"/>
    <w:rsid w:val="00394FE9"/>
    <w:rsid w:val="00395F98"/>
    <w:rsid w:val="003A1A94"/>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137"/>
    <w:rsid w:val="003D6163"/>
    <w:rsid w:val="003D6656"/>
    <w:rsid w:val="003D6EF1"/>
    <w:rsid w:val="003D7C18"/>
    <w:rsid w:val="003E0308"/>
    <w:rsid w:val="003E111F"/>
    <w:rsid w:val="003E2D8A"/>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38CB"/>
    <w:rsid w:val="00415379"/>
    <w:rsid w:val="004166CE"/>
    <w:rsid w:val="00421030"/>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707F"/>
    <w:rsid w:val="004573B7"/>
    <w:rsid w:val="00465617"/>
    <w:rsid w:val="00466EF2"/>
    <w:rsid w:val="0047007C"/>
    <w:rsid w:val="00471666"/>
    <w:rsid w:val="00471C23"/>
    <w:rsid w:val="00471DFA"/>
    <w:rsid w:val="0047384D"/>
    <w:rsid w:val="00473D3F"/>
    <w:rsid w:val="00474774"/>
    <w:rsid w:val="0047593D"/>
    <w:rsid w:val="00475DC1"/>
    <w:rsid w:val="004815D5"/>
    <w:rsid w:val="00482A53"/>
    <w:rsid w:val="00482EF5"/>
    <w:rsid w:val="00483C56"/>
    <w:rsid w:val="00483FA7"/>
    <w:rsid w:val="004867C2"/>
    <w:rsid w:val="00486F13"/>
    <w:rsid w:val="004872A4"/>
    <w:rsid w:val="004906B1"/>
    <w:rsid w:val="00490B88"/>
    <w:rsid w:val="00491670"/>
    <w:rsid w:val="0049244D"/>
    <w:rsid w:val="00492E39"/>
    <w:rsid w:val="0049523D"/>
    <w:rsid w:val="0049643C"/>
    <w:rsid w:val="00497674"/>
    <w:rsid w:val="004A0C48"/>
    <w:rsid w:val="004A114A"/>
    <w:rsid w:val="004A1FB0"/>
    <w:rsid w:val="004A3601"/>
    <w:rsid w:val="004A371B"/>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19FF"/>
    <w:rsid w:val="004E2007"/>
    <w:rsid w:val="004E6767"/>
    <w:rsid w:val="004F0744"/>
    <w:rsid w:val="004F10CE"/>
    <w:rsid w:val="004F1D20"/>
    <w:rsid w:val="004F224B"/>
    <w:rsid w:val="004F2574"/>
    <w:rsid w:val="004F4D8C"/>
    <w:rsid w:val="004F4E43"/>
    <w:rsid w:val="004F52A1"/>
    <w:rsid w:val="00500B9F"/>
    <w:rsid w:val="00507533"/>
    <w:rsid w:val="0051033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2F2"/>
    <w:rsid w:val="005D65CB"/>
    <w:rsid w:val="005D6867"/>
    <w:rsid w:val="005D7435"/>
    <w:rsid w:val="005D7905"/>
    <w:rsid w:val="005D7D17"/>
    <w:rsid w:val="005E0428"/>
    <w:rsid w:val="005E05C8"/>
    <w:rsid w:val="005E1453"/>
    <w:rsid w:val="005E2A55"/>
    <w:rsid w:val="005E4394"/>
    <w:rsid w:val="005E50B7"/>
    <w:rsid w:val="005E72A7"/>
    <w:rsid w:val="005E7649"/>
    <w:rsid w:val="005E7B83"/>
    <w:rsid w:val="005F042F"/>
    <w:rsid w:val="005F0E41"/>
    <w:rsid w:val="005F1CF5"/>
    <w:rsid w:val="005F4598"/>
    <w:rsid w:val="005F728C"/>
    <w:rsid w:val="005F78CF"/>
    <w:rsid w:val="0060030B"/>
    <w:rsid w:val="0060055F"/>
    <w:rsid w:val="00600E8A"/>
    <w:rsid w:val="00601A82"/>
    <w:rsid w:val="00602B80"/>
    <w:rsid w:val="00603D1C"/>
    <w:rsid w:val="006043C7"/>
    <w:rsid w:val="00605D50"/>
    <w:rsid w:val="00606B4B"/>
    <w:rsid w:val="00607624"/>
    <w:rsid w:val="00607DD1"/>
    <w:rsid w:val="006135CA"/>
    <w:rsid w:val="00616202"/>
    <w:rsid w:val="00616C0F"/>
    <w:rsid w:val="00621CFF"/>
    <w:rsid w:val="00625556"/>
    <w:rsid w:val="006269EB"/>
    <w:rsid w:val="00626A81"/>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23D3"/>
    <w:rsid w:val="006E32EF"/>
    <w:rsid w:val="006E358C"/>
    <w:rsid w:val="006E3D1B"/>
    <w:rsid w:val="006E5025"/>
    <w:rsid w:val="006E554D"/>
    <w:rsid w:val="006E5985"/>
    <w:rsid w:val="006E59FE"/>
    <w:rsid w:val="006E5C35"/>
    <w:rsid w:val="006F0386"/>
    <w:rsid w:val="006F03CD"/>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1031B"/>
    <w:rsid w:val="0071353E"/>
    <w:rsid w:val="00714132"/>
    <w:rsid w:val="00714521"/>
    <w:rsid w:val="00716934"/>
    <w:rsid w:val="0071796A"/>
    <w:rsid w:val="00721036"/>
    <w:rsid w:val="00722D4B"/>
    <w:rsid w:val="0072325E"/>
    <w:rsid w:val="00725CEB"/>
    <w:rsid w:val="00726A1A"/>
    <w:rsid w:val="00727508"/>
    <w:rsid w:val="00731A49"/>
    <w:rsid w:val="0073438C"/>
    <w:rsid w:val="007370E6"/>
    <w:rsid w:val="007378BC"/>
    <w:rsid w:val="00742A6F"/>
    <w:rsid w:val="007435D6"/>
    <w:rsid w:val="007444C1"/>
    <w:rsid w:val="00744A2D"/>
    <w:rsid w:val="00744C93"/>
    <w:rsid w:val="00746ACE"/>
    <w:rsid w:val="0074786A"/>
    <w:rsid w:val="007478CA"/>
    <w:rsid w:val="00752EF9"/>
    <w:rsid w:val="007537F3"/>
    <w:rsid w:val="0075582A"/>
    <w:rsid w:val="00756F23"/>
    <w:rsid w:val="00757191"/>
    <w:rsid w:val="00757D15"/>
    <w:rsid w:val="00760BF4"/>
    <w:rsid w:val="0076619A"/>
    <w:rsid w:val="00766537"/>
    <w:rsid w:val="00771689"/>
    <w:rsid w:val="00771769"/>
    <w:rsid w:val="00772189"/>
    <w:rsid w:val="00773891"/>
    <w:rsid w:val="00775860"/>
    <w:rsid w:val="00775A68"/>
    <w:rsid w:val="007774FD"/>
    <w:rsid w:val="00777514"/>
    <w:rsid w:val="00777549"/>
    <w:rsid w:val="0077794D"/>
    <w:rsid w:val="007823C4"/>
    <w:rsid w:val="007829AF"/>
    <w:rsid w:val="0078497A"/>
    <w:rsid w:val="00784C76"/>
    <w:rsid w:val="00785F3A"/>
    <w:rsid w:val="0078610B"/>
    <w:rsid w:val="00786AEB"/>
    <w:rsid w:val="0078742E"/>
    <w:rsid w:val="007903DC"/>
    <w:rsid w:val="007903ED"/>
    <w:rsid w:val="00790C32"/>
    <w:rsid w:val="007915D9"/>
    <w:rsid w:val="00795FDD"/>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977"/>
    <w:rsid w:val="007E7A4C"/>
    <w:rsid w:val="007E7CA7"/>
    <w:rsid w:val="007F2C57"/>
    <w:rsid w:val="007F2F11"/>
    <w:rsid w:val="007F44C0"/>
    <w:rsid w:val="007F5E01"/>
    <w:rsid w:val="007F6E14"/>
    <w:rsid w:val="007F7493"/>
    <w:rsid w:val="007F7A8D"/>
    <w:rsid w:val="008009D7"/>
    <w:rsid w:val="00800E60"/>
    <w:rsid w:val="0080254B"/>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17D"/>
    <w:rsid w:val="00823644"/>
    <w:rsid w:val="0082585E"/>
    <w:rsid w:val="00825896"/>
    <w:rsid w:val="00825F9A"/>
    <w:rsid w:val="00827319"/>
    <w:rsid w:val="00831327"/>
    <w:rsid w:val="00831722"/>
    <w:rsid w:val="008344F0"/>
    <w:rsid w:val="0083739A"/>
    <w:rsid w:val="008375CC"/>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78BF"/>
    <w:rsid w:val="00857FA3"/>
    <w:rsid w:val="0086067D"/>
    <w:rsid w:val="00860DFC"/>
    <w:rsid w:val="00864061"/>
    <w:rsid w:val="00864BF3"/>
    <w:rsid w:val="008660F3"/>
    <w:rsid w:val="008668C6"/>
    <w:rsid w:val="00867CAD"/>
    <w:rsid w:val="00867F74"/>
    <w:rsid w:val="00871D19"/>
    <w:rsid w:val="008737C6"/>
    <w:rsid w:val="00873C3E"/>
    <w:rsid w:val="008760D3"/>
    <w:rsid w:val="008771C1"/>
    <w:rsid w:val="00877C18"/>
    <w:rsid w:val="0088181A"/>
    <w:rsid w:val="00882890"/>
    <w:rsid w:val="0088314C"/>
    <w:rsid w:val="0088319F"/>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6C31"/>
    <w:rsid w:val="008B6E7E"/>
    <w:rsid w:val="008B78A2"/>
    <w:rsid w:val="008B7CDC"/>
    <w:rsid w:val="008C0FB2"/>
    <w:rsid w:val="008C2E33"/>
    <w:rsid w:val="008C6418"/>
    <w:rsid w:val="008C67A9"/>
    <w:rsid w:val="008C6C9E"/>
    <w:rsid w:val="008C7487"/>
    <w:rsid w:val="008C753D"/>
    <w:rsid w:val="008C7930"/>
    <w:rsid w:val="008D221F"/>
    <w:rsid w:val="008D35CC"/>
    <w:rsid w:val="008D3EB7"/>
    <w:rsid w:val="008D452B"/>
    <w:rsid w:val="008D5DE1"/>
    <w:rsid w:val="008E047F"/>
    <w:rsid w:val="008E15D9"/>
    <w:rsid w:val="008E1865"/>
    <w:rsid w:val="008E187F"/>
    <w:rsid w:val="008E3103"/>
    <w:rsid w:val="008E4E8F"/>
    <w:rsid w:val="008E5055"/>
    <w:rsid w:val="008E7C49"/>
    <w:rsid w:val="008F0093"/>
    <w:rsid w:val="008F1FAC"/>
    <w:rsid w:val="008F4104"/>
    <w:rsid w:val="008F6CC3"/>
    <w:rsid w:val="008F6EB5"/>
    <w:rsid w:val="008F7F8E"/>
    <w:rsid w:val="00900219"/>
    <w:rsid w:val="009016C0"/>
    <w:rsid w:val="0090226E"/>
    <w:rsid w:val="00904F08"/>
    <w:rsid w:val="00905715"/>
    <w:rsid w:val="0090584A"/>
    <w:rsid w:val="00911525"/>
    <w:rsid w:val="00911B03"/>
    <w:rsid w:val="009132E2"/>
    <w:rsid w:val="0091368F"/>
    <w:rsid w:val="00913763"/>
    <w:rsid w:val="00913C1D"/>
    <w:rsid w:val="00914481"/>
    <w:rsid w:val="0091453D"/>
    <w:rsid w:val="009150B7"/>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310C"/>
    <w:rsid w:val="009835F0"/>
    <w:rsid w:val="00985C6F"/>
    <w:rsid w:val="009908E5"/>
    <w:rsid w:val="009945D9"/>
    <w:rsid w:val="00995C4C"/>
    <w:rsid w:val="009969A4"/>
    <w:rsid w:val="0099790F"/>
    <w:rsid w:val="009A0A69"/>
    <w:rsid w:val="009A0B8A"/>
    <w:rsid w:val="009A3C7E"/>
    <w:rsid w:val="009A41B8"/>
    <w:rsid w:val="009A4588"/>
    <w:rsid w:val="009A490F"/>
    <w:rsid w:val="009A50FC"/>
    <w:rsid w:val="009A6CCE"/>
    <w:rsid w:val="009B0876"/>
    <w:rsid w:val="009B125F"/>
    <w:rsid w:val="009B2BC9"/>
    <w:rsid w:val="009C02D4"/>
    <w:rsid w:val="009C04FC"/>
    <w:rsid w:val="009C13E8"/>
    <w:rsid w:val="009C155B"/>
    <w:rsid w:val="009C34F8"/>
    <w:rsid w:val="009C44B5"/>
    <w:rsid w:val="009C7598"/>
    <w:rsid w:val="009D09FB"/>
    <w:rsid w:val="009D228C"/>
    <w:rsid w:val="009D2C92"/>
    <w:rsid w:val="009D34CE"/>
    <w:rsid w:val="009D4692"/>
    <w:rsid w:val="009D46C1"/>
    <w:rsid w:val="009D47FB"/>
    <w:rsid w:val="009D5398"/>
    <w:rsid w:val="009D70AF"/>
    <w:rsid w:val="009D712C"/>
    <w:rsid w:val="009D7800"/>
    <w:rsid w:val="009E00A4"/>
    <w:rsid w:val="009E03CC"/>
    <w:rsid w:val="009E3C4D"/>
    <w:rsid w:val="009E3D5B"/>
    <w:rsid w:val="009E4067"/>
    <w:rsid w:val="009E58D0"/>
    <w:rsid w:val="009F03CF"/>
    <w:rsid w:val="009F2C1F"/>
    <w:rsid w:val="009F2D6E"/>
    <w:rsid w:val="009F57B0"/>
    <w:rsid w:val="009F5B7D"/>
    <w:rsid w:val="009F6F05"/>
    <w:rsid w:val="00A01A20"/>
    <w:rsid w:val="00A02E8D"/>
    <w:rsid w:val="00A03353"/>
    <w:rsid w:val="00A0335C"/>
    <w:rsid w:val="00A0431B"/>
    <w:rsid w:val="00A045F7"/>
    <w:rsid w:val="00A046C1"/>
    <w:rsid w:val="00A0723F"/>
    <w:rsid w:val="00A0735F"/>
    <w:rsid w:val="00A12426"/>
    <w:rsid w:val="00A13C24"/>
    <w:rsid w:val="00A13C3F"/>
    <w:rsid w:val="00A1427F"/>
    <w:rsid w:val="00A1430C"/>
    <w:rsid w:val="00A16F99"/>
    <w:rsid w:val="00A243CF"/>
    <w:rsid w:val="00A2541A"/>
    <w:rsid w:val="00A25FAC"/>
    <w:rsid w:val="00A26EBA"/>
    <w:rsid w:val="00A27AD2"/>
    <w:rsid w:val="00A31C25"/>
    <w:rsid w:val="00A31F69"/>
    <w:rsid w:val="00A32B31"/>
    <w:rsid w:val="00A33404"/>
    <w:rsid w:val="00A33BFC"/>
    <w:rsid w:val="00A3443E"/>
    <w:rsid w:val="00A40423"/>
    <w:rsid w:val="00A4312A"/>
    <w:rsid w:val="00A444C4"/>
    <w:rsid w:val="00A47777"/>
    <w:rsid w:val="00A524A5"/>
    <w:rsid w:val="00A52983"/>
    <w:rsid w:val="00A5407B"/>
    <w:rsid w:val="00A540B6"/>
    <w:rsid w:val="00A550AB"/>
    <w:rsid w:val="00A557C8"/>
    <w:rsid w:val="00A61067"/>
    <w:rsid w:val="00A610D7"/>
    <w:rsid w:val="00A61936"/>
    <w:rsid w:val="00A621E2"/>
    <w:rsid w:val="00A6221E"/>
    <w:rsid w:val="00A62DC9"/>
    <w:rsid w:val="00A64600"/>
    <w:rsid w:val="00A648C3"/>
    <w:rsid w:val="00A64FC7"/>
    <w:rsid w:val="00A6550F"/>
    <w:rsid w:val="00A65822"/>
    <w:rsid w:val="00A661A0"/>
    <w:rsid w:val="00A709C9"/>
    <w:rsid w:val="00A71D47"/>
    <w:rsid w:val="00A720A3"/>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346E"/>
    <w:rsid w:val="00AC540E"/>
    <w:rsid w:val="00AC5EAC"/>
    <w:rsid w:val="00AC600E"/>
    <w:rsid w:val="00AC618F"/>
    <w:rsid w:val="00AC6D3D"/>
    <w:rsid w:val="00AC71E0"/>
    <w:rsid w:val="00AD1ACC"/>
    <w:rsid w:val="00AD2818"/>
    <w:rsid w:val="00AD2A0B"/>
    <w:rsid w:val="00AD369F"/>
    <w:rsid w:val="00AD36CF"/>
    <w:rsid w:val="00AD3C9F"/>
    <w:rsid w:val="00AD44F8"/>
    <w:rsid w:val="00AD522B"/>
    <w:rsid w:val="00AD5284"/>
    <w:rsid w:val="00AD750B"/>
    <w:rsid w:val="00AD7518"/>
    <w:rsid w:val="00AD78B6"/>
    <w:rsid w:val="00AE0C81"/>
    <w:rsid w:val="00AE0E56"/>
    <w:rsid w:val="00AE1F43"/>
    <w:rsid w:val="00AE2264"/>
    <w:rsid w:val="00AE6ECD"/>
    <w:rsid w:val="00AF032F"/>
    <w:rsid w:val="00AF19F1"/>
    <w:rsid w:val="00AF317E"/>
    <w:rsid w:val="00AF3362"/>
    <w:rsid w:val="00AF46AA"/>
    <w:rsid w:val="00AF49A8"/>
    <w:rsid w:val="00AF5AA5"/>
    <w:rsid w:val="00AF6E2A"/>
    <w:rsid w:val="00B00CCB"/>
    <w:rsid w:val="00B03AD7"/>
    <w:rsid w:val="00B0612C"/>
    <w:rsid w:val="00B0633C"/>
    <w:rsid w:val="00B0688E"/>
    <w:rsid w:val="00B11162"/>
    <w:rsid w:val="00B12F97"/>
    <w:rsid w:val="00B14F6D"/>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74CD0"/>
    <w:rsid w:val="00B762F4"/>
    <w:rsid w:val="00B8041E"/>
    <w:rsid w:val="00B80E7C"/>
    <w:rsid w:val="00B81F3E"/>
    <w:rsid w:val="00B82425"/>
    <w:rsid w:val="00B82C43"/>
    <w:rsid w:val="00B82D22"/>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C04C6"/>
    <w:rsid w:val="00BC2E95"/>
    <w:rsid w:val="00BC6442"/>
    <w:rsid w:val="00BC74A5"/>
    <w:rsid w:val="00BC767E"/>
    <w:rsid w:val="00BC7C53"/>
    <w:rsid w:val="00BD0228"/>
    <w:rsid w:val="00BD045E"/>
    <w:rsid w:val="00BD0522"/>
    <w:rsid w:val="00BD1020"/>
    <w:rsid w:val="00BD1222"/>
    <w:rsid w:val="00BD3764"/>
    <w:rsid w:val="00BD3BA6"/>
    <w:rsid w:val="00BD47AE"/>
    <w:rsid w:val="00BD5DCC"/>
    <w:rsid w:val="00BD5FDB"/>
    <w:rsid w:val="00BE0807"/>
    <w:rsid w:val="00BE2F6D"/>
    <w:rsid w:val="00BE6DB9"/>
    <w:rsid w:val="00BE7E45"/>
    <w:rsid w:val="00BF05C0"/>
    <w:rsid w:val="00BF0C9A"/>
    <w:rsid w:val="00BF3BD7"/>
    <w:rsid w:val="00BF5046"/>
    <w:rsid w:val="00BF5410"/>
    <w:rsid w:val="00BF7A56"/>
    <w:rsid w:val="00BF7FFC"/>
    <w:rsid w:val="00C01920"/>
    <w:rsid w:val="00C01B3E"/>
    <w:rsid w:val="00C026FC"/>
    <w:rsid w:val="00C03496"/>
    <w:rsid w:val="00C040B0"/>
    <w:rsid w:val="00C044D6"/>
    <w:rsid w:val="00C05F4A"/>
    <w:rsid w:val="00C1318D"/>
    <w:rsid w:val="00C150D2"/>
    <w:rsid w:val="00C15DAC"/>
    <w:rsid w:val="00C160D8"/>
    <w:rsid w:val="00C163A2"/>
    <w:rsid w:val="00C16FF6"/>
    <w:rsid w:val="00C17512"/>
    <w:rsid w:val="00C20A8C"/>
    <w:rsid w:val="00C2170F"/>
    <w:rsid w:val="00C230AD"/>
    <w:rsid w:val="00C23C6F"/>
    <w:rsid w:val="00C249F1"/>
    <w:rsid w:val="00C2737D"/>
    <w:rsid w:val="00C30193"/>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4F8"/>
    <w:rsid w:val="00CA55B8"/>
    <w:rsid w:val="00CA5D21"/>
    <w:rsid w:val="00CA7CF6"/>
    <w:rsid w:val="00CB1C83"/>
    <w:rsid w:val="00CB3A24"/>
    <w:rsid w:val="00CB3D58"/>
    <w:rsid w:val="00CC0EB0"/>
    <w:rsid w:val="00CC299D"/>
    <w:rsid w:val="00CC3A5E"/>
    <w:rsid w:val="00CC476F"/>
    <w:rsid w:val="00CC504D"/>
    <w:rsid w:val="00CC75ED"/>
    <w:rsid w:val="00CC7FD9"/>
    <w:rsid w:val="00CD158B"/>
    <w:rsid w:val="00CD34B2"/>
    <w:rsid w:val="00CD44D0"/>
    <w:rsid w:val="00CD5102"/>
    <w:rsid w:val="00CD5A77"/>
    <w:rsid w:val="00CD7EAE"/>
    <w:rsid w:val="00CE0CA8"/>
    <w:rsid w:val="00CE27F0"/>
    <w:rsid w:val="00CE2AF8"/>
    <w:rsid w:val="00CE3EBB"/>
    <w:rsid w:val="00CE48DC"/>
    <w:rsid w:val="00CE4A97"/>
    <w:rsid w:val="00CE525F"/>
    <w:rsid w:val="00CE6CC5"/>
    <w:rsid w:val="00CE6D0E"/>
    <w:rsid w:val="00CE77F8"/>
    <w:rsid w:val="00CE78D6"/>
    <w:rsid w:val="00CF0C29"/>
    <w:rsid w:val="00CF0DEA"/>
    <w:rsid w:val="00CF21AC"/>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FED"/>
    <w:rsid w:val="00D4313D"/>
    <w:rsid w:val="00D4446A"/>
    <w:rsid w:val="00D448EC"/>
    <w:rsid w:val="00D44C2B"/>
    <w:rsid w:val="00D51F04"/>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7F48"/>
    <w:rsid w:val="00DD0254"/>
    <w:rsid w:val="00DD1BBD"/>
    <w:rsid w:val="00DD1C78"/>
    <w:rsid w:val="00DD39A5"/>
    <w:rsid w:val="00DD617D"/>
    <w:rsid w:val="00DD6E7F"/>
    <w:rsid w:val="00DD70A9"/>
    <w:rsid w:val="00DD73DC"/>
    <w:rsid w:val="00DE0A84"/>
    <w:rsid w:val="00DE0E60"/>
    <w:rsid w:val="00DE0FF5"/>
    <w:rsid w:val="00DE1547"/>
    <w:rsid w:val="00DE3D5D"/>
    <w:rsid w:val="00DE55A0"/>
    <w:rsid w:val="00DE56D4"/>
    <w:rsid w:val="00DE577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235"/>
    <w:rsid w:val="00E1024D"/>
    <w:rsid w:val="00E10A34"/>
    <w:rsid w:val="00E10A94"/>
    <w:rsid w:val="00E118E6"/>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B26"/>
    <w:rsid w:val="00E551D9"/>
    <w:rsid w:val="00E55BB1"/>
    <w:rsid w:val="00E5604E"/>
    <w:rsid w:val="00E60CFB"/>
    <w:rsid w:val="00E612F7"/>
    <w:rsid w:val="00E61701"/>
    <w:rsid w:val="00E62FF1"/>
    <w:rsid w:val="00E7241D"/>
    <w:rsid w:val="00E72991"/>
    <w:rsid w:val="00E72B7E"/>
    <w:rsid w:val="00E73D68"/>
    <w:rsid w:val="00E74CDC"/>
    <w:rsid w:val="00E754B3"/>
    <w:rsid w:val="00E80315"/>
    <w:rsid w:val="00E80E28"/>
    <w:rsid w:val="00E815D6"/>
    <w:rsid w:val="00E849E2"/>
    <w:rsid w:val="00E93876"/>
    <w:rsid w:val="00E94429"/>
    <w:rsid w:val="00E96E30"/>
    <w:rsid w:val="00EA0845"/>
    <w:rsid w:val="00EA0BEA"/>
    <w:rsid w:val="00EA148C"/>
    <w:rsid w:val="00EA2D47"/>
    <w:rsid w:val="00EA3272"/>
    <w:rsid w:val="00EA3FC6"/>
    <w:rsid w:val="00EA4826"/>
    <w:rsid w:val="00EA4AB9"/>
    <w:rsid w:val="00EA4C8C"/>
    <w:rsid w:val="00EA4CFC"/>
    <w:rsid w:val="00EA5214"/>
    <w:rsid w:val="00EA701B"/>
    <w:rsid w:val="00EA75CA"/>
    <w:rsid w:val="00EB0F4D"/>
    <w:rsid w:val="00EB3CC4"/>
    <w:rsid w:val="00EC1C8B"/>
    <w:rsid w:val="00EC2B2C"/>
    <w:rsid w:val="00EC5051"/>
    <w:rsid w:val="00ED025F"/>
    <w:rsid w:val="00ED0520"/>
    <w:rsid w:val="00ED732D"/>
    <w:rsid w:val="00EE0723"/>
    <w:rsid w:val="00EE1891"/>
    <w:rsid w:val="00EE22B4"/>
    <w:rsid w:val="00EE3130"/>
    <w:rsid w:val="00EE3E45"/>
    <w:rsid w:val="00EE44CD"/>
    <w:rsid w:val="00EE465E"/>
    <w:rsid w:val="00EE6747"/>
    <w:rsid w:val="00EF1ABB"/>
    <w:rsid w:val="00EF1EFC"/>
    <w:rsid w:val="00EF5931"/>
    <w:rsid w:val="00EF6A4E"/>
    <w:rsid w:val="00EF6E05"/>
    <w:rsid w:val="00EF6E23"/>
    <w:rsid w:val="00EF7B44"/>
    <w:rsid w:val="00EF7CFE"/>
    <w:rsid w:val="00F03AA9"/>
    <w:rsid w:val="00F04573"/>
    <w:rsid w:val="00F15E23"/>
    <w:rsid w:val="00F16583"/>
    <w:rsid w:val="00F16DC1"/>
    <w:rsid w:val="00F22130"/>
    <w:rsid w:val="00F233EE"/>
    <w:rsid w:val="00F244C6"/>
    <w:rsid w:val="00F244F3"/>
    <w:rsid w:val="00F25B94"/>
    <w:rsid w:val="00F25CBD"/>
    <w:rsid w:val="00F25D89"/>
    <w:rsid w:val="00F26BCF"/>
    <w:rsid w:val="00F275D5"/>
    <w:rsid w:val="00F27EEF"/>
    <w:rsid w:val="00F28BF1"/>
    <w:rsid w:val="00F3069A"/>
    <w:rsid w:val="00F30E15"/>
    <w:rsid w:val="00F324D0"/>
    <w:rsid w:val="00F32902"/>
    <w:rsid w:val="00F34E34"/>
    <w:rsid w:val="00F35118"/>
    <w:rsid w:val="00F3577D"/>
    <w:rsid w:val="00F421C3"/>
    <w:rsid w:val="00F42373"/>
    <w:rsid w:val="00F42ECD"/>
    <w:rsid w:val="00F4317F"/>
    <w:rsid w:val="00F437FD"/>
    <w:rsid w:val="00F439F5"/>
    <w:rsid w:val="00F4692E"/>
    <w:rsid w:val="00F503D2"/>
    <w:rsid w:val="00F5094E"/>
    <w:rsid w:val="00F517DF"/>
    <w:rsid w:val="00F51B4A"/>
    <w:rsid w:val="00F55994"/>
    <w:rsid w:val="00F567F6"/>
    <w:rsid w:val="00F571CE"/>
    <w:rsid w:val="00F611AB"/>
    <w:rsid w:val="00F612BE"/>
    <w:rsid w:val="00F63D25"/>
    <w:rsid w:val="00F65F75"/>
    <w:rsid w:val="00F6692C"/>
    <w:rsid w:val="00F67573"/>
    <w:rsid w:val="00F679B5"/>
    <w:rsid w:val="00F70121"/>
    <w:rsid w:val="00F72241"/>
    <w:rsid w:val="00F736CA"/>
    <w:rsid w:val="00F755CF"/>
    <w:rsid w:val="00F75C65"/>
    <w:rsid w:val="00F84FEB"/>
    <w:rsid w:val="00F857FC"/>
    <w:rsid w:val="00F90F1F"/>
    <w:rsid w:val="00F923C3"/>
    <w:rsid w:val="00F93404"/>
    <w:rsid w:val="00F93B38"/>
    <w:rsid w:val="00F965F1"/>
    <w:rsid w:val="00F9675C"/>
    <w:rsid w:val="00FA1B14"/>
    <w:rsid w:val="00FA700B"/>
    <w:rsid w:val="00FB06A6"/>
    <w:rsid w:val="00FB0EEF"/>
    <w:rsid w:val="00FB7522"/>
    <w:rsid w:val="00FB7706"/>
    <w:rsid w:val="00FB7C95"/>
    <w:rsid w:val="00FC0225"/>
    <w:rsid w:val="00FC0334"/>
    <w:rsid w:val="00FC06A6"/>
    <w:rsid w:val="00FC16D5"/>
    <w:rsid w:val="00FC47BA"/>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C70A1F1-1790-4471-AD2A-C270E8E0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42"/>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42"/>
      </w:numPr>
      <w:spacing w:after="240"/>
      <w:outlineLvl w:val="3"/>
    </w:pPr>
  </w:style>
  <w:style w:type="paragraph" w:styleId="Heading5">
    <w:name w:val="heading 5"/>
    <w:aliases w:val="h5"/>
    <w:basedOn w:val="Normal"/>
    <w:qFormat/>
    <w:rsid w:val="00CA2ECB"/>
    <w:pPr>
      <w:numPr>
        <w:ilvl w:val="4"/>
        <w:numId w:val="42"/>
      </w:numPr>
      <w:tabs>
        <w:tab w:val="clear" w:pos="-709"/>
      </w:tabs>
      <w:spacing w:after="240"/>
      <w:outlineLvl w:val="4"/>
    </w:pPr>
  </w:style>
  <w:style w:type="paragraph" w:styleId="Heading6">
    <w:name w:val="heading 6"/>
    <w:aliases w:val="h6"/>
    <w:basedOn w:val="Normal"/>
    <w:next w:val="Normal"/>
    <w:qFormat/>
    <w:rsid w:val="00CA2ECB"/>
    <w:pPr>
      <w:numPr>
        <w:ilvl w:val="5"/>
        <w:numId w:val="42"/>
      </w:numPr>
      <w:spacing w:after="240"/>
      <w:outlineLvl w:val="5"/>
    </w:pPr>
  </w:style>
  <w:style w:type="paragraph" w:styleId="Heading7">
    <w:name w:val="heading 7"/>
    <w:aliases w:val="h7"/>
    <w:basedOn w:val="Normal"/>
    <w:next w:val="Normal"/>
    <w:qFormat/>
    <w:rsid w:val="00CA2ECB"/>
    <w:pPr>
      <w:numPr>
        <w:ilvl w:val="6"/>
        <w:numId w:val="42"/>
      </w:numPr>
      <w:spacing w:after="240"/>
      <w:outlineLvl w:val="6"/>
    </w:pPr>
  </w:style>
  <w:style w:type="paragraph" w:styleId="Heading8">
    <w:name w:val="heading 8"/>
    <w:aliases w:val="h8"/>
    <w:basedOn w:val="Normal"/>
    <w:next w:val="Normal"/>
    <w:qFormat/>
    <w:rsid w:val="00CA2ECB"/>
    <w:pPr>
      <w:numPr>
        <w:ilvl w:val="7"/>
        <w:numId w:val="42"/>
      </w:numPr>
      <w:spacing w:before="240" w:after="60"/>
      <w:outlineLvl w:val="7"/>
    </w:pPr>
  </w:style>
  <w:style w:type="paragraph" w:styleId="Heading9">
    <w:name w:val="heading 9"/>
    <w:aliases w:val="h9"/>
    <w:basedOn w:val="Normal"/>
    <w:next w:val="Normal"/>
    <w:qFormat/>
    <w:rsid w:val="00CA2ECB"/>
    <w:pPr>
      <w:numPr>
        <w:ilvl w:val="8"/>
        <w:numId w:val="42"/>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clear" w:pos="851"/>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
        <AccountId xsi:nil="true"/>
        <AccountType/>
      </UserInfo>
    </SharedWithUsers>
  </documentManagement>
</p:properties>
</file>

<file path=customXml/itemProps1.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2.xml><?xml version="1.0" encoding="utf-8"?>
<ds:datastoreItem xmlns:ds="http://schemas.openxmlformats.org/officeDocument/2006/customXml" ds:itemID="{647F3883-5859-42FF-A6C5-C9A489BF620C}"/>
</file>

<file path=customXml/itemProps3.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customXml/itemProps4.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21222</Words>
  <Characters>120968</Characters>
  <Application>Microsoft Office Word</Application>
  <DocSecurity>8</DocSecurity>
  <Lines>1008</Lines>
  <Paragraphs>283</Paragraphs>
  <ScaleCrop>false</ScaleCrop>
  <Company>National Grid</Company>
  <LinksUpToDate>false</LinksUpToDate>
  <CharactersWithSpaces>141907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Lizzie Timmins (NESO)</cp:lastModifiedBy>
  <cp:revision>239</cp:revision>
  <cp:lastPrinted>2024-01-19T22:46:00Z</cp:lastPrinted>
  <dcterms:created xsi:type="dcterms:W3CDTF">2024-10-19T07:25:00Z</dcterms:created>
  <dcterms:modified xsi:type="dcterms:W3CDTF">2024-11-05T16:00:00Z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